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0662FA" w:rsidRDefault="000662FA" w:rsidP="000662FA">
      <w:pPr>
        <w:jc w:val="center"/>
        <w:rPr>
          <w:rFonts w:ascii="Times New Roman" w:hAnsi="Times New Roman" w:cs="Times New Roman"/>
          <w:b/>
          <w:sz w:val="24"/>
          <w:szCs w:val="24"/>
        </w:rPr>
      </w:pPr>
    </w:p>
    <w:p w:rsidR="00B24213" w:rsidRPr="000662FA" w:rsidRDefault="000662FA" w:rsidP="000662FA">
      <w:pPr>
        <w:jc w:val="center"/>
        <w:rPr>
          <w:rFonts w:ascii="Times New Roman" w:hAnsi="Times New Roman" w:cs="Times New Roman"/>
          <w:b/>
          <w:sz w:val="24"/>
          <w:szCs w:val="24"/>
        </w:rPr>
      </w:pPr>
      <w:r w:rsidRPr="000662FA">
        <w:rPr>
          <w:rFonts w:ascii="Times New Roman" w:hAnsi="Times New Roman" w:cs="Times New Roman"/>
          <w:b/>
          <w:sz w:val="24"/>
          <w:szCs w:val="24"/>
        </w:rPr>
        <w:t>SAN LUIS OBISPO SCIENCE AND ECOSYSTEM ALLIANCE</w:t>
      </w:r>
    </w:p>
    <w:p w:rsidR="000662FA" w:rsidRPr="000662FA" w:rsidRDefault="000662FA" w:rsidP="000662FA">
      <w:pPr>
        <w:jc w:val="center"/>
        <w:rPr>
          <w:rFonts w:ascii="Times New Roman" w:hAnsi="Times New Roman" w:cs="Times New Roman"/>
          <w:b/>
          <w:sz w:val="24"/>
          <w:szCs w:val="24"/>
        </w:rPr>
      </w:pPr>
      <w:r w:rsidRPr="000662FA">
        <w:rPr>
          <w:rFonts w:ascii="Times New Roman" w:hAnsi="Times New Roman" w:cs="Times New Roman"/>
          <w:b/>
          <w:sz w:val="24"/>
          <w:szCs w:val="24"/>
        </w:rPr>
        <w:t>WATER QUALITY OBSERVATORY</w:t>
      </w:r>
    </w:p>
    <w:p w:rsidR="000662FA" w:rsidRDefault="000662FA" w:rsidP="000662FA">
      <w:pPr>
        <w:jc w:val="center"/>
        <w:rPr>
          <w:rFonts w:ascii="Times New Roman" w:hAnsi="Times New Roman" w:cs="Times New Roman"/>
          <w:b/>
          <w:sz w:val="24"/>
          <w:szCs w:val="24"/>
        </w:rPr>
      </w:pPr>
      <w:r w:rsidRPr="000662FA">
        <w:rPr>
          <w:rFonts w:ascii="Times New Roman" w:hAnsi="Times New Roman" w:cs="Times New Roman"/>
          <w:b/>
          <w:sz w:val="24"/>
          <w:szCs w:val="24"/>
        </w:rPr>
        <w:t>QUALITY ASSURANCE PROJECT PLAN</w:t>
      </w:r>
    </w:p>
    <w:p w:rsidR="00AA36FE" w:rsidRDefault="00AA36FE" w:rsidP="000662FA">
      <w:pPr>
        <w:jc w:val="center"/>
        <w:rPr>
          <w:rFonts w:ascii="Times New Roman" w:hAnsi="Times New Roman" w:cs="Times New Roman"/>
          <w:sz w:val="24"/>
          <w:szCs w:val="24"/>
        </w:rPr>
      </w:pPr>
      <w:r>
        <w:rPr>
          <w:rFonts w:ascii="Times New Roman" w:hAnsi="Times New Roman" w:cs="Times New Roman"/>
          <w:sz w:val="24"/>
          <w:szCs w:val="24"/>
        </w:rPr>
        <w:t xml:space="preserve">WORKING </w:t>
      </w:r>
      <w:r w:rsidR="000662FA">
        <w:rPr>
          <w:rFonts w:ascii="Times New Roman" w:hAnsi="Times New Roman" w:cs="Times New Roman"/>
          <w:sz w:val="24"/>
          <w:szCs w:val="24"/>
        </w:rPr>
        <w:t xml:space="preserve">DRAFT </w:t>
      </w:r>
    </w:p>
    <w:p w:rsidR="000662FA" w:rsidRDefault="00AA36FE" w:rsidP="000662FA">
      <w:pPr>
        <w:jc w:val="center"/>
        <w:rPr>
          <w:rFonts w:ascii="Times New Roman" w:hAnsi="Times New Roman" w:cs="Times New Roman"/>
          <w:sz w:val="24"/>
          <w:szCs w:val="24"/>
        </w:rPr>
      </w:pPr>
      <w:r>
        <w:rPr>
          <w:rFonts w:ascii="Times New Roman" w:hAnsi="Times New Roman" w:cs="Times New Roman"/>
          <w:sz w:val="24"/>
          <w:szCs w:val="24"/>
        </w:rPr>
        <w:t xml:space="preserve">Last Update </w:t>
      </w:r>
      <w:r w:rsidR="000662FA">
        <w:rPr>
          <w:rFonts w:ascii="Times New Roman" w:hAnsi="Times New Roman" w:cs="Times New Roman"/>
          <w:sz w:val="24"/>
          <w:szCs w:val="24"/>
        </w:rPr>
        <w:t>AUGUST</w:t>
      </w:r>
      <w:r>
        <w:rPr>
          <w:rFonts w:ascii="Times New Roman" w:hAnsi="Times New Roman" w:cs="Times New Roman"/>
          <w:sz w:val="24"/>
          <w:szCs w:val="24"/>
        </w:rPr>
        <w:t xml:space="preserve"> </w:t>
      </w:r>
      <w:r w:rsidR="00997147">
        <w:rPr>
          <w:rFonts w:ascii="Times New Roman" w:hAnsi="Times New Roman" w:cs="Times New Roman"/>
          <w:sz w:val="24"/>
          <w:szCs w:val="24"/>
        </w:rPr>
        <w:t>8</w:t>
      </w:r>
      <w:r w:rsidR="00E40409">
        <w:rPr>
          <w:rFonts w:ascii="Times New Roman" w:hAnsi="Times New Roman" w:cs="Times New Roman"/>
          <w:sz w:val="24"/>
          <w:szCs w:val="24"/>
        </w:rPr>
        <w:t>,</w:t>
      </w:r>
      <w:r w:rsidR="000662FA">
        <w:rPr>
          <w:rFonts w:ascii="Times New Roman" w:hAnsi="Times New Roman" w:cs="Times New Roman"/>
          <w:sz w:val="24"/>
          <w:szCs w:val="24"/>
        </w:rPr>
        <w:t xml:space="preserve"> 2010</w:t>
      </w: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482238">
      <w:pPr>
        <w:spacing w:line="360" w:lineRule="auto"/>
        <w:rPr>
          <w:rFonts w:ascii="Times New Roman" w:hAnsi="Times New Roman" w:cs="Times New Roman"/>
          <w:b/>
          <w:sz w:val="24"/>
          <w:szCs w:val="24"/>
        </w:rPr>
      </w:pPr>
      <w:r w:rsidRPr="000662FA">
        <w:rPr>
          <w:rFonts w:ascii="Times New Roman" w:hAnsi="Times New Roman" w:cs="Times New Roman"/>
          <w:b/>
          <w:sz w:val="24"/>
          <w:szCs w:val="24"/>
        </w:rPr>
        <w:t>Problem Definition/ Background</w:t>
      </w:r>
    </w:p>
    <w:p w:rsidR="00F45F37" w:rsidRPr="00037A30" w:rsidRDefault="00F45F37" w:rsidP="00482238">
      <w:pPr>
        <w:pStyle w:val="NoSpacing"/>
        <w:spacing w:line="360" w:lineRule="auto"/>
        <w:ind w:firstLine="720"/>
        <w:rPr>
          <w:rFonts w:ascii="Times New Roman" w:hAnsi="Times New Roman"/>
          <w:sz w:val="24"/>
          <w:szCs w:val="24"/>
        </w:rPr>
      </w:pPr>
      <w:r w:rsidRPr="00037A30">
        <w:rPr>
          <w:rFonts w:ascii="Times New Roman" w:hAnsi="Times New Roman"/>
          <w:sz w:val="24"/>
          <w:szCs w:val="24"/>
        </w:rPr>
        <w:t>Estuaries represent a dynamic interface between freshwater inflows and coastal ocean systems, and they rank among the most productive of marine ecosystems</w:t>
      </w:r>
      <w:r w:rsidR="00FE4960">
        <w:rPr>
          <w:rFonts w:ascii="Times New Roman" w:hAnsi="Times New Roman"/>
          <w:sz w:val="24"/>
          <w:szCs w:val="24"/>
        </w:rPr>
        <w:t>.</w:t>
      </w:r>
      <w:del w:id="0" w:author="Melissa Locke" w:date="2010-08-09T10:35:00Z">
        <w:r w:rsidR="00FE4960" w:rsidDel="00666155">
          <w:rPr>
            <w:rFonts w:ascii="Times New Roman" w:hAnsi="Times New Roman"/>
            <w:sz w:val="24"/>
            <w:szCs w:val="24"/>
          </w:rPr>
          <w:delText xml:space="preserve"> </w:delText>
        </w:r>
        <w:r w:rsidDel="00666155">
          <w:rPr>
            <w:rFonts w:ascii="Times New Roman" w:hAnsi="Times New Roman"/>
            <w:sz w:val="24"/>
            <w:szCs w:val="24"/>
          </w:rPr>
          <w:delText>Estuaries</w:delText>
        </w:r>
      </w:del>
      <w:ins w:id="1" w:author="Melissa Locke" w:date="2010-08-09T10:35:00Z">
        <w:r w:rsidR="00666155">
          <w:rPr>
            <w:rFonts w:ascii="Times New Roman" w:hAnsi="Times New Roman"/>
            <w:sz w:val="24"/>
            <w:szCs w:val="24"/>
          </w:rPr>
          <w:t xml:space="preserve"> These environments</w:t>
        </w:r>
      </w:ins>
      <w:r>
        <w:rPr>
          <w:rFonts w:ascii="Times New Roman" w:hAnsi="Times New Roman"/>
          <w:sz w:val="24"/>
          <w:szCs w:val="24"/>
        </w:rPr>
        <w:t xml:space="preserve"> provide important habitat for a variety of organisms</w:t>
      </w:r>
      <w:r w:rsidR="00FE4960">
        <w:rPr>
          <w:rFonts w:ascii="Times New Roman" w:hAnsi="Times New Roman"/>
          <w:sz w:val="24"/>
          <w:szCs w:val="24"/>
        </w:rPr>
        <w:t xml:space="preserve">. </w:t>
      </w:r>
      <w:ins w:id="2" w:author="Melissa Locke" w:date="2010-08-09T10:35:00Z">
        <w:r w:rsidR="00666155">
          <w:rPr>
            <w:rFonts w:ascii="Times New Roman" w:hAnsi="Times New Roman"/>
            <w:sz w:val="24"/>
            <w:szCs w:val="24"/>
          </w:rPr>
          <w:t>For example, e</w:t>
        </w:r>
      </w:ins>
      <w:del w:id="3" w:author="Melissa Locke" w:date="2010-08-09T10:35:00Z">
        <w:r w:rsidDel="00666155">
          <w:rPr>
            <w:rFonts w:ascii="Times New Roman" w:hAnsi="Times New Roman"/>
            <w:sz w:val="24"/>
            <w:szCs w:val="24"/>
          </w:rPr>
          <w:delText>E</w:delText>
        </w:r>
      </w:del>
      <w:r>
        <w:rPr>
          <w:rFonts w:ascii="Times New Roman" w:hAnsi="Times New Roman"/>
          <w:sz w:val="24"/>
          <w:szCs w:val="24"/>
        </w:rPr>
        <w:t>elgrass meadows</w:t>
      </w:r>
      <w:r w:rsidRPr="00037A30">
        <w:rPr>
          <w:rFonts w:ascii="Times New Roman" w:hAnsi="Times New Roman"/>
          <w:sz w:val="24"/>
          <w:szCs w:val="24"/>
        </w:rPr>
        <w:t xml:space="preserve"> serve as nurseries to many aquatic organisms</w:t>
      </w:r>
      <w:r w:rsidR="00FE4960">
        <w:rPr>
          <w:rFonts w:ascii="Times New Roman" w:hAnsi="Times New Roman"/>
          <w:sz w:val="24"/>
          <w:szCs w:val="24"/>
        </w:rPr>
        <w:t xml:space="preserve">. </w:t>
      </w:r>
      <w:proofErr w:type="spellStart"/>
      <w:r w:rsidRPr="00037A30">
        <w:rPr>
          <w:rFonts w:ascii="Times New Roman" w:hAnsi="Times New Roman"/>
          <w:sz w:val="24"/>
          <w:szCs w:val="24"/>
        </w:rPr>
        <w:t>Salmonid</w:t>
      </w:r>
      <w:proofErr w:type="spellEnd"/>
      <w:r w:rsidRPr="00037A30">
        <w:rPr>
          <w:rFonts w:ascii="Times New Roman" w:hAnsi="Times New Roman"/>
          <w:sz w:val="24"/>
          <w:szCs w:val="24"/>
        </w:rPr>
        <w:t xml:space="preserve"> species depend on estuaries for critical habitat </w:t>
      </w:r>
      <w:r>
        <w:rPr>
          <w:rFonts w:ascii="Times New Roman" w:hAnsi="Times New Roman"/>
          <w:sz w:val="24"/>
          <w:szCs w:val="24"/>
        </w:rPr>
        <w:t>to make</w:t>
      </w:r>
      <w:r w:rsidRPr="00037A30">
        <w:rPr>
          <w:rFonts w:ascii="Times New Roman" w:hAnsi="Times New Roman"/>
          <w:sz w:val="24"/>
          <w:szCs w:val="24"/>
        </w:rPr>
        <w:t xml:space="preserve"> physiological transitions between fresh and salt water</w:t>
      </w:r>
      <w:r w:rsidR="00FE4960">
        <w:rPr>
          <w:rFonts w:ascii="Times New Roman" w:hAnsi="Times New Roman"/>
          <w:sz w:val="24"/>
          <w:szCs w:val="24"/>
        </w:rPr>
        <w:t xml:space="preserve">. </w:t>
      </w:r>
      <w:r w:rsidRPr="00037A30">
        <w:rPr>
          <w:rFonts w:ascii="Times New Roman" w:hAnsi="Times New Roman"/>
          <w:sz w:val="24"/>
          <w:szCs w:val="24"/>
        </w:rPr>
        <w:t>Harbor seals and California sea lions freque</w:t>
      </w:r>
      <w:r>
        <w:rPr>
          <w:rFonts w:ascii="Times New Roman" w:hAnsi="Times New Roman"/>
          <w:sz w:val="24"/>
          <w:szCs w:val="24"/>
        </w:rPr>
        <w:t>ntly use estuaries for feeding (Emmett et al</w:t>
      </w:r>
      <w:r w:rsidR="00FE4960">
        <w:rPr>
          <w:rFonts w:ascii="Times New Roman" w:hAnsi="Times New Roman"/>
          <w:sz w:val="24"/>
          <w:szCs w:val="24"/>
        </w:rPr>
        <w:t xml:space="preserve">. </w:t>
      </w:r>
      <w:r>
        <w:rPr>
          <w:rFonts w:ascii="Times New Roman" w:hAnsi="Times New Roman"/>
          <w:sz w:val="24"/>
          <w:szCs w:val="24"/>
        </w:rPr>
        <w:t xml:space="preserve"> 2000)</w:t>
      </w:r>
      <w:r w:rsidR="00FE4960">
        <w:rPr>
          <w:rFonts w:ascii="Times New Roman" w:hAnsi="Times New Roman"/>
          <w:sz w:val="24"/>
          <w:szCs w:val="24"/>
        </w:rPr>
        <w:t xml:space="preserve">. </w:t>
      </w:r>
      <w:ins w:id="4" w:author="Melissa Locke" w:date="2010-08-09T10:36:00Z">
        <w:r w:rsidR="00666155">
          <w:rPr>
            <w:rFonts w:ascii="Times New Roman" w:hAnsi="Times New Roman"/>
            <w:sz w:val="24"/>
            <w:szCs w:val="24"/>
          </w:rPr>
          <w:t>Moreover, e</w:t>
        </w:r>
      </w:ins>
      <w:del w:id="5" w:author="Melissa Locke" w:date="2010-08-09T10:36:00Z">
        <w:r w:rsidR="00FE4960" w:rsidRPr="00037A30" w:rsidDel="00666155">
          <w:rPr>
            <w:rFonts w:ascii="Times New Roman" w:hAnsi="Times New Roman"/>
            <w:sz w:val="24"/>
            <w:szCs w:val="24"/>
          </w:rPr>
          <w:delText>E</w:delText>
        </w:r>
      </w:del>
      <w:r w:rsidR="00FE4960" w:rsidRPr="00037A30">
        <w:rPr>
          <w:rFonts w:ascii="Times New Roman" w:hAnsi="Times New Roman"/>
          <w:sz w:val="24"/>
          <w:szCs w:val="24"/>
        </w:rPr>
        <w:t>stuaries</w:t>
      </w:r>
      <w:r w:rsidRPr="00037A30">
        <w:rPr>
          <w:rFonts w:ascii="Times New Roman" w:hAnsi="Times New Roman"/>
          <w:sz w:val="24"/>
          <w:szCs w:val="24"/>
        </w:rPr>
        <w:t xml:space="preserve"> buffer storm events and naturally filter out sediments, nutrients, and even some pollutants</w:t>
      </w:r>
      <w:r w:rsidR="0051420A">
        <w:rPr>
          <w:rFonts w:ascii="Times New Roman" w:hAnsi="Times New Roman"/>
          <w:sz w:val="24"/>
          <w:szCs w:val="24"/>
        </w:rPr>
        <w:t xml:space="preserve"> (</w:t>
      </w:r>
      <w:proofErr w:type="spellStart"/>
      <w:r w:rsidR="0051420A">
        <w:rPr>
          <w:rFonts w:ascii="Times New Roman" w:hAnsi="Times New Roman"/>
          <w:sz w:val="24"/>
          <w:szCs w:val="24"/>
        </w:rPr>
        <w:t>Paerl</w:t>
      </w:r>
      <w:proofErr w:type="spellEnd"/>
      <w:r w:rsidR="0051420A">
        <w:rPr>
          <w:rFonts w:ascii="Times New Roman" w:hAnsi="Times New Roman"/>
          <w:sz w:val="24"/>
          <w:szCs w:val="24"/>
        </w:rPr>
        <w:t xml:space="preserve"> 2004)</w:t>
      </w:r>
      <w:r w:rsidR="00FE4960">
        <w:rPr>
          <w:rFonts w:ascii="Times New Roman" w:hAnsi="Times New Roman"/>
          <w:sz w:val="24"/>
          <w:szCs w:val="24"/>
        </w:rPr>
        <w:t xml:space="preserve">. </w:t>
      </w:r>
      <w:ins w:id="6" w:author="Melissa Locke" w:date="2010-08-09T10:36:00Z">
        <w:r w:rsidR="00666155">
          <w:rPr>
            <w:rFonts w:ascii="Times New Roman" w:hAnsi="Times New Roman"/>
            <w:sz w:val="24"/>
            <w:szCs w:val="24"/>
          </w:rPr>
          <w:t>Additionally, e</w:t>
        </w:r>
      </w:ins>
      <w:del w:id="7" w:author="Melissa Locke" w:date="2010-08-09T10:36:00Z">
        <w:r w:rsidRPr="00037A30" w:rsidDel="00666155">
          <w:rPr>
            <w:rFonts w:ascii="Times New Roman" w:hAnsi="Times New Roman"/>
            <w:sz w:val="24"/>
            <w:szCs w:val="24"/>
          </w:rPr>
          <w:delText>E</w:delText>
        </w:r>
      </w:del>
      <w:r w:rsidRPr="00037A30">
        <w:rPr>
          <w:rFonts w:ascii="Times New Roman" w:hAnsi="Times New Roman"/>
          <w:sz w:val="24"/>
          <w:szCs w:val="24"/>
        </w:rPr>
        <w:t xml:space="preserve">stuaries </w:t>
      </w:r>
      <w:r>
        <w:rPr>
          <w:rFonts w:ascii="Times New Roman" w:hAnsi="Times New Roman"/>
          <w:sz w:val="24"/>
          <w:szCs w:val="24"/>
        </w:rPr>
        <w:t xml:space="preserve">play </w:t>
      </w:r>
      <w:r w:rsidRPr="00037A30">
        <w:rPr>
          <w:rFonts w:ascii="Times New Roman" w:hAnsi="Times New Roman"/>
          <w:sz w:val="24"/>
          <w:szCs w:val="24"/>
        </w:rPr>
        <w:t>vital role</w:t>
      </w:r>
      <w:r>
        <w:rPr>
          <w:rFonts w:ascii="Times New Roman" w:hAnsi="Times New Roman"/>
          <w:sz w:val="24"/>
          <w:szCs w:val="24"/>
        </w:rPr>
        <w:t>s</w:t>
      </w:r>
      <w:r w:rsidRPr="00037A30">
        <w:rPr>
          <w:rFonts w:ascii="Times New Roman" w:hAnsi="Times New Roman"/>
          <w:sz w:val="24"/>
          <w:szCs w:val="24"/>
        </w:rPr>
        <w:t xml:space="preserve"> in regional economies by providing</w:t>
      </w:r>
      <w:r>
        <w:rPr>
          <w:rFonts w:ascii="Times New Roman" w:hAnsi="Times New Roman"/>
          <w:sz w:val="24"/>
          <w:szCs w:val="24"/>
        </w:rPr>
        <w:t xml:space="preserve"> </w:t>
      </w:r>
      <w:r w:rsidRPr="00037A30">
        <w:rPr>
          <w:rFonts w:ascii="Times New Roman" w:hAnsi="Times New Roman"/>
          <w:sz w:val="24"/>
          <w:szCs w:val="24"/>
        </w:rPr>
        <w:t>shipping, commercial and recreational fishing, recreation, and tourism</w:t>
      </w:r>
      <w:r w:rsidR="00FE4960">
        <w:rPr>
          <w:rFonts w:ascii="Times New Roman" w:hAnsi="Times New Roman"/>
          <w:sz w:val="24"/>
          <w:szCs w:val="24"/>
        </w:rPr>
        <w:t xml:space="preserve">. </w:t>
      </w:r>
      <w:r w:rsidRPr="00037A30">
        <w:rPr>
          <w:rFonts w:ascii="Times New Roman" w:hAnsi="Times New Roman"/>
          <w:sz w:val="24"/>
          <w:szCs w:val="24"/>
        </w:rPr>
        <w:t xml:space="preserve"> </w:t>
      </w:r>
    </w:p>
    <w:p w:rsidR="00F45F37" w:rsidRPr="00037A30" w:rsidRDefault="00F45F37" w:rsidP="00482238">
      <w:pPr>
        <w:pStyle w:val="NoSpacing"/>
        <w:spacing w:line="36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Pr="00037A30">
        <w:rPr>
          <w:rFonts w:ascii="Times New Roman" w:hAnsi="Times New Roman"/>
          <w:sz w:val="24"/>
          <w:szCs w:val="24"/>
        </w:rPr>
        <w:t>As transitional zones, estuaries are subject to increasing anthropogenic pressures, such as coastal population growth, changing land-use practices,</w:t>
      </w:r>
      <w:r>
        <w:rPr>
          <w:rFonts w:ascii="Times New Roman" w:hAnsi="Times New Roman"/>
          <w:sz w:val="24"/>
          <w:szCs w:val="24"/>
        </w:rPr>
        <w:t xml:space="preserve"> and freshwater nutrient inputs </w:t>
      </w:r>
      <w:r w:rsidRPr="00037A30">
        <w:rPr>
          <w:rFonts w:ascii="Times New Roman" w:hAnsi="Times New Roman"/>
          <w:sz w:val="24"/>
          <w:szCs w:val="24"/>
        </w:rPr>
        <w:t>(</w:t>
      </w:r>
      <w:proofErr w:type="spellStart"/>
      <w:r w:rsidR="00FE4960" w:rsidRPr="00037A30">
        <w:rPr>
          <w:rFonts w:ascii="Times New Roman" w:hAnsi="Times New Roman"/>
          <w:sz w:val="24"/>
          <w:szCs w:val="24"/>
        </w:rPr>
        <w:t>Lotz</w:t>
      </w:r>
      <w:r w:rsidR="00FE4960">
        <w:rPr>
          <w:rFonts w:ascii="Times New Roman" w:hAnsi="Times New Roman"/>
          <w:sz w:val="24"/>
          <w:szCs w:val="24"/>
        </w:rPr>
        <w:t>e</w:t>
      </w:r>
      <w:proofErr w:type="spellEnd"/>
      <w:r w:rsidRPr="00037A30">
        <w:rPr>
          <w:rFonts w:ascii="Times New Roman" w:hAnsi="Times New Roman"/>
          <w:sz w:val="24"/>
          <w:szCs w:val="24"/>
        </w:rPr>
        <w:t xml:space="preserve"> et </w:t>
      </w:r>
      <w:r>
        <w:rPr>
          <w:rFonts w:ascii="Times New Roman" w:hAnsi="Times New Roman"/>
          <w:sz w:val="24"/>
          <w:szCs w:val="24"/>
        </w:rPr>
        <w:t>al</w:t>
      </w:r>
      <w:r w:rsidR="00FE4960">
        <w:rPr>
          <w:rFonts w:ascii="Times New Roman" w:hAnsi="Times New Roman"/>
          <w:sz w:val="24"/>
          <w:szCs w:val="24"/>
        </w:rPr>
        <w:t xml:space="preserve">. </w:t>
      </w:r>
      <w:r w:rsidRPr="00037A30">
        <w:rPr>
          <w:rFonts w:ascii="Times New Roman" w:hAnsi="Times New Roman"/>
          <w:sz w:val="24"/>
          <w:szCs w:val="24"/>
        </w:rPr>
        <w:t xml:space="preserve"> 2006)</w:t>
      </w:r>
      <w:r w:rsidR="00FE4960">
        <w:rPr>
          <w:rFonts w:ascii="Times New Roman" w:hAnsi="Times New Roman"/>
          <w:sz w:val="24"/>
          <w:szCs w:val="24"/>
        </w:rPr>
        <w:t xml:space="preserve">. </w:t>
      </w:r>
      <w:r>
        <w:rPr>
          <w:rFonts w:ascii="Times New Roman" w:hAnsi="Times New Roman"/>
          <w:sz w:val="24"/>
          <w:szCs w:val="24"/>
        </w:rPr>
        <w:t>Estuaries receive and process a large portion of land-based nutrients and pollutants entering via surface runoff, atmospheric discharge, and groundwater discharge</w:t>
      </w:r>
      <w:ins w:id="8" w:author="Melissa Locke" w:date="2010-08-09T10:36:00Z">
        <w:r w:rsidR="00666155">
          <w:rPr>
            <w:rFonts w:ascii="Times New Roman" w:hAnsi="Times New Roman"/>
            <w:sz w:val="24"/>
            <w:szCs w:val="24"/>
          </w:rPr>
          <w:t xml:space="preserve"> </w:t>
        </w:r>
      </w:ins>
      <w:del w:id="9" w:author="Melissa Locke" w:date="2010-08-09T10:36:00Z">
        <w:r w:rsidDel="00666155">
          <w:rPr>
            <w:rFonts w:ascii="Times New Roman" w:hAnsi="Times New Roman"/>
            <w:sz w:val="24"/>
            <w:szCs w:val="24"/>
          </w:rPr>
          <w:delText xml:space="preserve">, </w:delText>
        </w:r>
      </w:del>
      <w:r>
        <w:rPr>
          <w:rFonts w:ascii="Times New Roman" w:hAnsi="Times New Roman"/>
          <w:sz w:val="24"/>
          <w:szCs w:val="24"/>
        </w:rPr>
        <w:t>where much is delivered from urban center and agricultural watersheds (</w:t>
      </w:r>
      <w:proofErr w:type="spellStart"/>
      <w:r>
        <w:rPr>
          <w:rFonts w:ascii="Times New Roman" w:hAnsi="Times New Roman"/>
          <w:sz w:val="24"/>
          <w:szCs w:val="24"/>
        </w:rPr>
        <w:t>Paerl</w:t>
      </w:r>
      <w:proofErr w:type="spellEnd"/>
      <w:r>
        <w:rPr>
          <w:rFonts w:ascii="Times New Roman" w:hAnsi="Times New Roman"/>
          <w:sz w:val="24"/>
          <w:szCs w:val="24"/>
        </w:rPr>
        <w:t xml:space="preserve"> 2006)</w:t>
      </w:r>
      <w:r w:rsidR="00FE4960">
        <w:rPr>
          <w:rFonts w:ascii="Times New Roman" w:hAnsi="Times New Roman"/>
          <w:sz w:val="24"/>
          <w:szCs w:val="24"/>
        </w:rPr>
        <w:t xml:space="preserve">. </w:t>
      </w:r>
      <w:r w:rsidRPr="00037A30">
        <w:rPr>
          <w:rFonts w:ascii="Times New Roman" w:hAnsi="Times New Roman"/>
          <w:sz w:val="24"/>
          <w:szCs w:val="24"/>
        </w:rPr>
        <w:t>Nitrogen</w:t>
      </w:r>
      <w:r>
        <w:rPr>
          <w:rFonts w:ascii="Times New Roman" w:hAnsi="Times New Roman"/>
          <w:sz w:val="24"/>
          <w:szCs w:val="24"/>
        </w:rPr>
        <w:t>, in the form of nitrates,</w:t>
      </w:r>
      <w:r w:rsidRPr="00037A30">
        <w:rPr>
          <w:rFonts w:ascii="Times New Roman" w:hAnsi="Times New Roman"/>
          <w:sz w:val="24"/>
          <w:szCs w:val="24"/>
        </w:rPr>
        <w:t xml:space="preserve"> is an essential element controlling</w:t>
      </w:r>
      <w:r>
        <w:rPr>
          <w:rFonts w:ascii="Times New Roman" w:hAnsi="Times New Roman"/>
          <w:sz w:val="24"/>
          <w:szCs w:val="24"/>
        </w:rPr>
        <w:t xml:space="preserve"> </w:t>
      </w:r>
      <w:r w:rsidRPr="00037A30">
        <w:rPr>
          <w:rFonts w:ascii="Times New Roman" w:hAnsi="Times New Roman"/>
          <w:sz w:val="24"/>
          <w:szCs w:val="24"/>
        </w:rPr>
        <w:t>estuarine primary product</w:t>
      </w:r>
      <w:r>
        <w:rPr>
          <w:rFonts w:ascii="Times New Roman" w:hAnsi="Times New Roman"/>
          <w:sz w:val="24"/>
          <w:szCs w:val="24"/>
        </w:rPr>
        <w:t>ivity (</w:t>
      </w:r>
      <w:proofErr w:type="spellStart"/>
      <w:r>
        <w:rPr>
          <w:rFonts w:ascii="Times New Roman" w:hAnsi="Times New Roman"/>
          <w:sz w:val="24"/>
          <w:szCs w:val="24"/>
        </w:rPr>
        <w:t>Caffery</w:t>
      </w:r>
      <w:proofErr w:type="spellEnd"/>
      <w:r>
        <w:rPr>
          <w:rFonts w:ascii="Times New Roman" w:hAnsi="Times New Roman"/>
          <w:sz w:val="24"/>
          <w:szCs w:val="24"/>
        </w:rPr>
        <w:t xml:space="preserve"> et al</w:t>
      </w:r>
      <w:r w:rsidR="00FE4960">
        <w:rPr>
          <w:rFonts w:ascii="Times New Roman" w:hAnsi="Times New Roman"/>
          <w:sz w:val="24"/>
          <w:szCs w:val="24"/>
        </w:rPr>
        <w:t xml:space="preserve">. </w:t>
      </w:r>
      <w:r>
        <w:rPr>
          <w:rFonts w:ascii="Times New Roman" w:hAnsi="Times New Roman"/>
          <w:sz w:val="24"/>
          <w:szCs w:val="24"/>
        </w:rPr>
        <w:t xml:space="preserve"> 2002)</w:t>
      </w:r>
      <w:r w:rsidR="00FE4960">
        <w:rPr>
          <w:rFonts w:ascii="Times New Roman" w:hAnsi="Times New Roman"/>
          <w:sz w:val="24"/>
          <w:szCs w:val="24"/>
        </w:rPr>
        <w:t xml:space="preserve">. </w:t>
      </w:r>
      <w:r>
        <w:rPr>
          <w:rFonts w:ascii="Times New Roman" w:hAnsi="Times New Roman"/>
          <w:sz w:val="24"/>
          <w:szCs w:val="24"/>
        </w:rPr>
        <w:t>Estimates indicate that nitrogen inputs have increased 10-fold in the past century</w:t>
      </w:r>
      <w:r w:rsidR="00FE4960">
        <w:rPr>
          <w:rFonts w:ascii="Times New Roman" w:hAnsi="Times New Roman"/>
          <w:sz w:val="24"/>
          <w:szCs w:val="24"/>
        </w:rPr>
        <w:t xml:space="preserve">. </w:t>
      </w:r>
      <w:r>
        <w:rPr>
          <w:rFonts w:ascii="Times New Roman" w:hAnsi="Times New Roman"/>
          <w:sz w:val="24"/>
          <w:szCs w:val="24"/>
        </w:rPr>
        <w:t>Current nitrogen loading rates often exceed rates required to sustain desirable primary production</w:t>
      </w:r>
      <w:r w:rsidR="00FE4960">
        <w:rPr>
          <w:rFonts w:ascii="Times New Roman" w:hAnsi="Times New Roman"/>
          <w:sz w:val="24"/>
          <w:szCs w:val="24"/>
        </w:rPr>
        <w:t xml:space="preserve">. </w:t>
      </w:r>
      <w:r>
        <w:rPr>
          <w:rFonts w:ascii="Times New Roman" w:hAnsi="Times New Roman"/>
          <w:sz w:val="24"/>
          <w:szCs w:val="24"/>
        </w:rPr>
        <w:t>Many estuaries are now facing nitrogen-over-enrichment, or “too much of a good thing” (</w:t>
      </w:r>
      <w:proofErr w:type="spellStart"/>
      <w:r>
        <w:rPr>
          <w:rFonts w:ascii="Times New Roman" w:hAnsi="Times New Roman"/>
          <w:sz w:val="24"/>
          <w:szCs w:val="24"/>
        </w:rPr>
        <w:t>Paerl</w:t>
      </w:r>
      <w:proofErr w:type="spellEnd"/>
      <w:r>
        <w:rPr>
          <w:rFonts w:ascii="Times New Roman" w:hAnsi="Times New Roman"/>
          <w:sz w:val="24"/>
          <w:szCs w:val="24"/>
        </w:rPr>
        <w:t xml:space="preserve"> 2006)</w:t>
      </w:r>
      <w:r w:rsidR="00FE4960">
        <w:rPr>
          <w:rFonts w:ascii="Times New Roman" w:hAnsi="Times New Roman"/>
          <w:sz w:val="24"/>
          <w:szCs w:val="24"/>
        </w:rPr>
        <w:t xml:space="preserve">. </w:t>
      </w:r>
      <w:r>
        <w:rPr>
          <w:rFonts w:ascii="Times New Roman" w:hAnsi="Times New Roman"/>
          <w:sz w:val="24"/>
          <w:szCs w:val="24"/>
        </w:rPr>
        <w:t xml:space="preserve"> This condition often leads to excessive primary production in the form of algal blooms resulting in </w:t>
      </w:r>
      <w:proofErr w:type="spellStart"/>
      <w:r>
        <w:rPr>
          <w:rFonts w:ascii="Times New Roman" w:hAnsi="Times New Roman"/>
          <w:sz w:val="24"/>
          <w:szCs w:val="24"/>
        </w:rPr>
        <w:t>eutrophication</w:t>
      </w:r>
      <w:proofErr w:type="spellEnd"/>
      <w:r w:rsidR="00FE4960">
        <w:rPr>
          <w:rFonts w:ascii="Times New Roman" w:hAnsi="Times New Roman"/>
          <w:sz w:val="24"/>
          <w:szCs w:val="24"/>
        </w:rPr>
        <w:t xml:space="preserve">. </w:t>
      </w:r>
      <w:r>
        <w:rPr>
          <w:rFonts w:ascii="Times New Roman" w:hAnsi="Times New Roman"/>
          <w:sz w:val="24"/>
          <w:szCs w:val="24"/>
        </w:rPr>
        <w:t>O</w:t>
      </w:r>
      <w:r w:rsidRPr="00037A30">
        <w:rPr>
          <w:rFonts w:ascii="Times New Roman" w:hAnsi="Times New Roman"/>
          <w:sz w:val="24"/>
          <w:szCs w:val="24"/>
        </w:rPr>
        <w:t xml:space="preserve">ver time </w:t>
      </w:r>
      <w:proofErr w:type="spellStart"/>
      <w:r>
        <w:rPr>
          <w:rFonts w:ascii="Times New Roman" w:hAnsi="Times New Roman"/>
          <w:sz w:val="24"/>
          <w:szCs w:val="24"/>
        </w:rPr>
        <w:t>eutrophication</w:t>
      </w:r>
      <w:proofErr w:type="spellEnd"/>
      <w:r>
        <w:rPr>
          <w:rFonts w:ascii="Times New Roman" w:hAnsi="Times New Roman"/>
          <w:sz w:val="24"/>
          <w:szCs w:val="24"/>
        </w:rPr>
        <w:t xml:space="preserve"> </w:t>
      </w:r>
      <w:r w:rsidRPr="00037A30">
        <w:rPr>
          <w:rFonts w:ascii="Times New Roman" w:hAnsi="Times New Roman"/>
          <w:sz w:val="24"/>
          <w:szCs w:val="24"/>
        </w:rPr>
        <w:t>can lead to</w:t>
      </w:r>
      <w:r>
        <w:rPr>
          <w:rFonts w:ascii="Times New Roman" w:hAnsi="Times New Roman"/>
          <w:sz w:val="24"/>
          <w:szCs w:val="24"/>
        </w:rPr>
        <w:t xml:space="preserve"> chronic oxygen depletion</w:t>
      </w:r>
      <w:r w:rsidRPr="00037A30">
        <w:rPr>
          <w:rFonts w:ascii="Times New Roman" w:hAnsi="Times New Roman"/>
          <w:sz w:val="24"/>
          <w:szCs w:val="24"/>
        </w:rPr>
        <w:t xml:space="preserve"> and changes in sp</w:t>
      </w:r>
      <w:r>
        <w:rPr>
          <w:rFonts w:ascii="Times New Roman" w:hAnsi="Times New Roman"/>
          <w:sz w:val="24"/>
          <w:szCs w:val="24"/>
        </w:rPr>
        <w:t>ecies composition (</w:t>
      </w:r>
      <w:proofErr w:type="spellStart"/>
      <w:r>
        <w:rPr>
          <w:rFonts w:ascii="Times New Roman" w:hAnsi="Times New Roman"/>
          <w:sz w:val="24"/>
          <w:szCs w:val="24"/>
        </w:rPr>
        <w:t>Lotze</w:t>
      </w:r>
      <w:proofErr w:type="spellEnd"/>
      <w:r>
        <w:rPr>
          <w:rFonts w:ascii="Times New Roman" w:hAnsi="Times New Roman"/>
          <w:sz w:val="24"/>
          <w:szCs w:val="24"/>
        </w:rPr>
        <w:t xml:space="preserve"> et al</w:t>
      </w:r>
      <w:r w:rsidR="00FE4960">
        <w:rPr>
          <w:rFonts w:ascii="Times New Roman" w:hAnsi="Times New Roman"/>
          <w:sz w:val="24"/>
          <w:szCs w:val="24"/>
        </w:rPr>
        <w:t xml:space="preserve">. </w:t>
      </w:r>
      <w:r w:rsidRPr="00037A30">
        <w:rPr>
          <w:rFonts w:ascii="Times New Roman" w:hAnsi="Times New Roman"/>
          <w:sz w:val="24"/>
          <w:szCs w:val="24"/>
        </w:rPr>
        <w:t xml:space="preserve"> 2006</w:t>
      </w:r>
      <w:r>
        <w:rPr>
          <w:rFonts w:ascii="Times New Roman" w:hAnsi="Times New Roman"/>
          <w:sz w:val="24"/>
          <w:szCs w:val="24"/>
        </w:rPr>
        <w:t>)</w:t>
      </w:r>
      <w:r w:rsidR="00FE4960">
        <w:rPr>
          <w:rFonts w:ascii="Times New Roman" w:hAnsi="Times New Roman"/>
          <w:sz w:val="24"/>
          <w:szCs w:val="24"/>
        </w:rPr>
        <w:t xml:space="preserve">. </w:t>
      </w:r>
      <w:r>
        <w:rPr>
          <w:rFonts w:ascii="Times New Roman" w:hAnsi="Times New Roman"/>
          <w:sz w:val="24"/>
          <w:szCs w:val="24"/>
        </w:rPr>
        <w:t xml:space="preserve">Persistent nitrogen enrichment is capable of altering </w:t>
      </w:r>
      <w:r w:rsidRPr="00037A30">
        <w:rPr>
          <w:rFonts w:ascii="Times New Roman" w:hAnsi="Times New Roman"/>
          <w:sz w:val="24"/>
          <w:szCs w:val="24"/>
        </w:rPr>
        <w:t xml:space="preserve">ecosystem dynamics, thus reducing </w:t>
      </w:r>
      <w:r>
        <w:rPr>
          <w:rFonts w:ascii="Times New Roman" w:hAnsi="Times New Roman"/>
          <w:sz w:val="24"/>
          <w:szCs w:val="24"/>
        </w:rPr>
        <w:t xml:space="preserve">an </w:t>
      </w:r>
      <w:r w:rsidRPr="00037A30">
        <w:rPr>
          <w:rFonts w:ascii="Times New Roman" w:hAnsi="Times New Roman"/>
          <w:sz w:val="24"/>
          <w:szCs w:val="24"/>
        </w:rPr>
        <w:t>estuar</w:t>
      </w:r>
      <w:r>
        <w:rPr>
          <w:rFonts w:ascii="Times New Roman" w:hAnsi="Times New Roman"/>
          <w:sz w:val="24"/>
          <w:szCs w:val="24"/>
        </w:rPr>
        <w:t>y’s</w:t>
      </w:r>
      <w:r w:rsidRPr="00037A30">
        <w:rPr>
          <w:rFonts w:ascii="Times New Roman" w:hAnsi="Times New Roman"/>
          <w:sz w:val="24"/>
          <w:szCs w:val="24"/>
        </w:rPr>
        <w:t xml:space="preserve"> economic and intrinsic benefits </w:t>
      </w:r>
      <w:r w:rsidRPr="00037A30">
        <w:rPr>
          <w:rFonts w:ascii="Times New Roman" w:hAnsi="Times New Roman"/>
          <w:noProof/>
          <w:sz w:val="24"/>
          <w:szCs w:val="24"/>
        </w:rPr>
        <w:t>(Robson</w:t>
      </w:r>
      <w:r>
        <w:rPr>
          <w:rFonts w:ascii="Times New Roman" w:hAnsi="Times New Roman"/>
          <w:noProof/>
          <w:sz w:val="24"/>
          <w:szCs w:val="24"/>
        </w:rPr>
        <w:t xml:space="preserve"> et al</w:t>
      </w:r>
      <w:r w:rsidR="00FE4960">
        <w:rPr>
          <w:rFonts w:ascii="Times New Roman" w:hAnsi="Times New Roman"/>
          <w:noProof/>
          <w:sz w:val="24"/>
          <w:szCs w:val="24"/>
        </w:rPr>
        <w:t xml:space="preserve">. </w:t>
      </w:r>
      <w:r w:rsidRPr="00037A30">
        <w:rPr>
          <w:rFonts w:ascii="Times New Roman" w:hAnsi="Times New Roman"/>
          <w:noProof/>
          <w:sz w:val="24"/>
          <w:szCs w:val="24"/>
        </w:rPr>
        <w:t xml:space="preserve"> 2008)</w:t>
      </w:r>
      <w:r w:rsidR="00FE4960">
        <w:rPr>
          <w:rFonts w:ascii="Times New Roman" w:hAnsi="Times New Roman"/>
          <w:sz w:val="24"/>
          <w:szCs w:val="24"/>
        </w:rPr>
        <w:t xml:space="preserve">. </w:t>
      </w:r>
    </w:p>
    <w:p w:rsidR="00F45F37" w:rsidRPr="00037A30" w:rsidRDefault="00F45F37" w:rsidP="00482238">
      <w:pPr>
        <w:pStyle w:val="NoSpacing"/>
        <w:spacing w:line="360" w:lineRule="auto"/>
        <w:ind w:firstLine="720"/>
        <w:rPr>
          <w:rFonts w:ascii="Times New Roman" w:hAnsi="Times New Roman"/>
          <w:sz w:val="24"/>
          <w:szCs w:val="24"/>
        </w:rPr>
      </w:pPr>
      <w:r>
        <w:rPr>
          <w:rFonts w:ascii="Times New Roman" w:hAnsi="Times New Roman"/>
          <w:sz w:val="24"/>
          <w:szCs w:val="24"/>
        </w:rPr>
        <w:t>I</w:t>
      </w:r>
      <w:r w:rsidRPr="00037A30">
        <w:rPr>
          <w:rFonts w:ascii="Times New Roman" w:hAnsi="Times New Roman"/>
          <w:sz w:val="24"/>
          <w:szCs w:val="24"/>
        </w:rPr>
        <w:t xml:space="preserve">n </w:t>
      </w:r>
      <w:r>
        <w:rPr>
          <w:rFonts w:ascii="Times New Roman" w:hAnsi="Times New Roman"/>
          <w:sz w:val="24"/>
          <w:szCs w:val="24"/>
        </w:rPr>
        <w:t>response to</w:t>
      </w:r>
      <w:r w:rsidRPr="00037A30">
        <w:rPr>
          <w:rFonts w:ascii="Times New Roman" w:hAnsi="Times New Roman"/>
          <w:sz w:val="24"/>
          <w:szCs w:val="24"/>
        </w:rPr>
        <w:t xml:space="preserve"> these perturbations</w:t>
      </w:r>
      <w:r>
        <w:rPr>
          <w:rFonts w:ascii="Times New Roman" w:hAnsi="Times New Roman"/>
          <w:sz w:val="24"/>
          <w:szCs w:val="24"/>
        </w:rPr>
        <w:t xml:space="preserve">, monitoring efforts have a key role to provide data to managers, charged with the task of ensuring </w:t>
      </w:r>
      <w:r w:rsidRPr="002B5E9D">
        <w:rPr>
          <w:rFonts w:ascii="Times New Roman" w:hAnsi="Times New Roman"/>
          <w:sz w:val="24"/>
          <w:szCs w:val="24"/>
        </w:rPr>
        <w:t>adequate water quality, wildlife habitat, recreational opportunities, and public safety</w:t>
      </w:r>
      <w:r w:rsidR="00FE4960">
        <w:rPr>
          <w:rFonts w:ascii="Times New Roman" w:hAnsi="Times New Roman"/>
          <w:sz w:val="24"/>
          <w:szCs w:val="24"/>
        </w:rPr>
        <w:t xml:space="preserve">. </w:t>
      </w:r>
      <w:r w:rsidRPr="00037A30">
        <w:rPr>
          <w:rFonts w:ascii="Times New Roman" w:hAnsi="Times New Roman"/>
          <w:sz w:val="24"/>
          <w:szCs w:val="24"/>
        </w:rPr>
        <w:t>Most nutrient and water quality monitoring programs are conducted</w:t>
      </w:r>
      <w:r>
        <w:rPr>
          <w:rFonts w:ascii="Times New Roman" w:hAnsi="Times New Roman"/>
          <w:sz w:val="24"/>
          <w:szCs w:val="24"/>
        </w:rPr>
        <w:t xml:space="preserve"> on </w:t>
      </w:r>
      <w:r w:rsidRPr="00037A30">
        <w:rPr>
          <w:rFonts w:ascii="Times New Roman" w:hAnsi="Times New Roman"/>
          <w:sz w:val="24"/>
          <w:szCs w:val="24"/>
        </w:rPr>
        <w:t>monthly to weekly intervals</w:t>
      </w:r>
      <w:r w:rsidR="00FE4960">
        <w:rPr>
          <w:rFonts w:ascii="Times New Roman" w:hAnsi="Times New Roman"/>
          <w:sz w:val="24"/>
          <w:szCs w:val="24"/>
        </w:rPr>
        <w:t xml:space="preserve">. </w:t>
      </w:r>
      <w:r w:rsidRPr="00037A30">
        <w:rPr>
          <w:rFonts w:ascii="Times New Roman" w:hAnsi="Times New Roman"/>
          <w:sz w:val="24"/>
          <w:szCs w:val="24"/>
        </w:rPr>
        <w:t xml:space="preserve">While volunteer monitoring programs may determine the overall seasonal nutrient distribution, they are unable to capture important details of transient events such as </w:t>
      </w:r>
      <w:proofErr w:type="spellStart"/>
      <w:r w:rsidRPr="00037A30">
        <w:rPr>
          <w:rFonts w:ascii="Times New Roman" w:hAnsi="Times New Roman"/>
          <w:sz w:val="24"/>
          <w:szCs w:val="24"/>
        </w:rPr>
        <w:t>diel</w:t>
      </w:r>
      <w:proofErr w:type="spellEnd"/>
      <w:r w:rsidRPr="00037A30">
        <w:rPr>
          <w:rFonts w:ascii="Times New Roman" w:hAnsi="Times New Roman"/>
          <w:sz w:val="24"/>
          <w:szCs w:val="24"/>
        </w:rPr>
        <w:t xml:space="preserve"> and tidal cycling, </w:t>
      </w:r>
      <w:r>
        <w:rPr>
          <w:rFonts w:ascii="Times New Roman" w:hAnsi="Times New Roman"/>
          <w:sz w:val="24"/>
          <w:szCs w:val="24"/>
        </w:rPr>
        <w:t>flushing and residence time of water, and episodic weather events and discharges</w:t>
      </w:r>
      <w:r w:rsidR="00FE4960">
        <w:rPr>
          <w:rFonts w:ascii="Times New Roman" w:hAnsi="Times New Roman"/>
          <w:sz w:val="24"/>
          <w:szCs w:val="24"/>
        </w:rPr>
        <w:t xml:space="preserve">. </w:t>
      </w:r>
      <w:r>
        <w:rPr>
          <w:rFonts w:ascii="Times New Roman" w:hAnsi="Times New Roman"/>
          <w:sz w:val="24"/>
          <w:szCs w:val="24"/>
        </w:rPr>
        <w:t>Capturing</w:t>
      </w:r>
      <w:r w:rsidRPr="00037A30">
        <w:rPr>
          <w:rFonts w:ascii="Times New Roman" w:hAnsi="Times New Roman"/>
          <w:sz w:val="24"/>
          <w:szCs w:val="24"/>
        </w:rPr>
        <w:t xml:space="preserve"> these transient events </w:t>
      </w:r>
      <w:r>
        <w:rPr>
          <w:rFonts w:ascii="Times New Roman" w:hAnsi="Times New Roman"/>
          <w:sz w:val="24"/>
          <w:szCs w:val="24"/>
        </w:rPr>
        <w:t>is necessary</w:t>
      </w:r>
      <w:r w:rsidRPr="00037A30">
        <w:rPr>
          <w:rFonts w:ascii="Times New Roman" w:hAnsi="Times New Roman"/>
          <w:sz w:val="24"/>
          <w:szCs w:val="24"/>
        </w:rPr>
        <w:t xml:space="preserve"> for accurate assessment of nutrient fluxes</w:t>
      </w:r>
      <w:r>
        <w:rPr>
          <w:rFonts w:ascii="Times New Roman" w:hAnsi="Times New Roman"/>
          <w:sz w:val="24"/>
          <w:szCs w:val="24"/>
        </w:rPr>
        <w:t>, contributing to the majority of annual nutrient budget (</w:t>
      </w:r>
      <w:proofErr w:type="spellStart"/>
      <w:r>
        <w:rPr>
          <w:rFonts w:ascii="Times New Roman" w:hAnsi="Times New Roman"/>
          <w:sz w:val="24"/>
          <w:szCs w:val="24"/>
        </w:rPr>
        <w:t>Jannasch</w:t>
      </w:r>
      <w:proofErr w:type="spellEnd"/>
      <w:r>
        <w:rPr>
          <w:rFonts w:ascii="Times New Roman" w:hAnsi="Times New Roman"/>
          <w:sz w:val="24"/>
          <w:szCs w:val="24"/>
        </w:rPr>
        <w:t xml:space="preserve"> et al</w:t>
      </w:r>
      <w:r w:rsidR="00FE4960">
        <w:rPr>
          <w:rFonts w:ascii="Times New Roman" w:hAnsi="Times New Roman"/>
          <w:sz w:val="24"/>
          <w:szCs w:val="24"/>
        </w:rPr>
        <w:t xml:space="preserve">. </w:t>
      </w:r>
      <w:r>
        <w:rPr>
          <w:rFonts w:ascii="Times New Roman" w:hAnsi="Times New Roman"/>
          <w:sz w:val="24"/>
          <w:szCs w:val="24"/>
        </w:rPr>
        <w:t xml:space="preserve"> 2008)</w:t>
      </w:r>
      <w:r w:rsidR="00FE4960">
        <w:rPr>
          <w:rFonts w:ascii="Times New Roman" w:hAnsi="Times New Roman"/>
          <w:sz w:val="24"/>
          <w:szCs w:val="24"/>
        </w:rPr>
        <w:t xml:space="preserve">. </w:t>
      </w:r>
      <w:r>
        <w:rPr>
          <w:rFonts w:ascii="Times New Roman" w:hAnsi="Times New Roman"/>
          <w:sz w:val="24"/>
          <w:szCs w:val="24"/>
        </w:rPr>
        <w:t>Nitrogen</w:t>
      </w:r>
      <w:r w:rsidRPr="00037A30">
        <w:rPr>
          <w:rFonts w:ascii="Times New Roman" w:hAnsi="Times New Roman"/>
          <w:sz w:val="24"/>
          <w:szCs w:val="24"/>
        </w:rPr>
        <w:t xml:space="preserve"> concentrations and physical conditions in estuaries should be monitored with a temporal resolution of</w:t>
      </w:r>
      <w:r>
        <w:rPr>
          <w:rFonts w:ascii="Times New Roman" w:hAnsi="Times New Roman"/>
          <w:sz w:val="24"/>
          <w:szCs w:val="24"/>
        </w:rPr>
        <w:t xml:space="preserve"> </w:t>
      </w:r>
      <w:r w:rsidRPr="00037A30">
        <w:rPr>
          <w:rFonts w:ascii="Times New Roman" w:hAnsi="Times New Roman"/>
          <w:sz w:val="24"/>
          <w:szCs w:val="24"/>
        </w:rPr>
        <w:t>at least 1 hour to accurately resolve th</w:t>
      </w:r>
      <w:r>
        <w:rPr>
          <w:rFonts w:ascii="Times New Roman" w:hAnsi="Times New Roman"/>
          <w:sz w:val="24"/>
          <w:szCs w:val="24"/>
        </w:rPr>
        <w:t>e</w:t>
      </w:r>
      <w:r w:rsidRPr="00037A30">
        <w:rPr>
          <w:rFonts w:ascii="Times New Roman" w:hAnsi="Times New Roman"/>
          <w:sz w:val="24"/>
          <w:szCs w:val="24"/>
        </w:rPr>
        <w:t xml:space="preserve"> high frequency and episodic events </w:t>
      </w:r>
      <w:r>
        <w:rPr>
          <w:rFonts w:ascii="Times New Roman" w:hAnsi="Times New Roman"/>
          <w:sz w:val="24"/>
          <w:szCs w:val="24"/>
        </w:rPr>
        <w:t>contribute to</w:t>
      </w:r>
      <w:r w:rsidRPr="00037A30">
        <w:rPr>
          <w:rFonts w:ascii="Times New Roman" w:hAnsi="Times New Roman"/>
          <w:sz w:val="24"/>
          <w:szCs w:val="24"/>
        </w:rPr>
        <w:t xml:space="preserve"> environmental variability </w:t>
      </w:r>
      <w:r>
        <w:rPr>
          <w:rFonts w:ascii="Times New Roman" w:hAnsi="Times New Roman"/>
          <w:sz w:val="24"/>
          <w:szCs w:val="24"/>
        </w:rPr>
        <w:t xml:space="preserve">(Moline 1997, </w:t>
      </w:r>
      <w:r w:rsidRPr="00037A30">
        <w:rPr>
          <w:rFonts w:ascii="Times New Roman" w:hAnsi="Times New Roman"/>
          <w:noProof/>
          <w:sz w:val="24"/>
          <w:szCs w:val="24"/>
        </w:rPr>
        <w:t>Chapin et al</w:t>
      </w:r>
      <w:r w:rsidR="00FE4960">
        <w:rPr>
          <w:rFonts w:ascii="Times New Roman" w:hAnsi="Times New Roman"/>
          <w:noProof/>
          <w:sz w:val="24"/>
          <w:szCs w:val="24"/>
        </w:rPr>
        <w:t xml:space="preserve">. </w:t>
      </w:r>
      <w:r w:rsidRPr="00037A30">
        <w:rPr>
          <w:rFonts w:ascii="Times New Roman" w:hAnsi="Times New Roman"/>
          <w:noProof/>
          <w:sz w:val="24"/>
          <w:szCs w:val="24"/>
        </w:rPr>
        <w:t xml:space="preserve"> </w:t>
      </w:r>
      <w:proofErr w:type="gramStart"/>
      <w:r w:rsidR="00FE4960" w:rsidRPr="00037A30">
        <w:rPr>
          <w:rFonts w:ascii="Times New Roman" w:hAnsi="Times New Roman"/>
          <w:noProof/>
          <w:sz w:val="24"/>
          <w:szCs w:val="24"/>
        </w:rPr>
        <w:t>2004</w:t>
      </w:r>
      <w:r w:rsidR="00FE4960">
        <w:rPr>
          <w:rFonts w:ascii="Times New Roman" w:hAnsi="Times New Roman"/>
          <w:noProof/>
          <w:sz w:val="24"/>
          <w:szCs w:val="24"/>
        </w:rPr>
        <w:t xml:space="preserve">, </w:t>
      </w:r>
      <w:proofErr w:type="spellStart"/>
      <w:r w:rsidR="00FE4960">
        <w:rPr>
          <w:rFonts w:ascii="Times New Roman" w:hAnsi="Times New Roman"/>
          <w:sz w:val="24"/>
          <w:szCs w:val="24"/>
        </w:rPr>
        <w:t>Jannasch</w:t>
      </w:r>
      <w:proofErr w:type="spellEnd"/>
      <w:r w:rsidR="00FE4960">
        <w:rPr>
          <w:rFonts w:ascii="Times New Roman" w:hAnsi="Times New Roman"/>
          <w:sz w:val="24"/>
          <w:szCs w:val="24"/>
        </w:rPr>
        <w:t xml:space="preserve"> et al.</w:t>
      </w:r>
      <w:proofErr w:type="gramEnd"/>
      <w:r w:rsidR="00FE4960">
        <w:rPr>
          <w:rFonts w:ascii="Times New Roman" w:hAnsi="Times New Roman"/>
          <w:sz w:val="24"/>
          <w:szCs w:val="24"/>
        </w:rPr>
        <w:t xml:space="preserve"> </w:t>
      </w:r>
      <w:r w:rsidR="00FE4960" w:rsidRPr="00037A30">
        <w:rPr>
          <w:rFonts w:ascii="Times New Roman" w:hAnsi="Times New Roman"/>
          <w:sz w:val="24"/>
          <w:szCs w:val="24"/>
        </w:rPr>
        <w:t xml:space="preserve"> </w:t>
      </w:r>
      <w:r w:rsidRPr="00037A30">
        <w:rPr>
          <w:rFonts w:ascii="Times New Roman" w:hAnsi="Times New Roman"/>
          <w:sz w:val="24"/>
          <w:szCs w:val="24"/>
        </w:rPr>
        <w:t>2008)</w:t>
      </w:r>
      <w:r w:rsidR="00FE4960">
        <w:rPr>
          <w:rFonts w:ascii="Times New Roman" w:hAnsi="Times New Roman"/>
          <w:sz w:val="24"/>
          <w:szCs w:val="24"/>
        </w:rPr>
        <w:t xml:space="preserve">. </w:t>
      </w:r>
      <w:r w:rsidRPr="00037A30">
        <w:rPr>
          <w:rFonts w:ascii="Times New Roman" w:hAnsi="Times New Roman"/>
          <w:sz w:val="24"/>
          <w:szCs w:val="24"/>
        </w:rPr>
        <w:t>Therefore, continuous, environmental sensor networks are important tools to capture critical elements of the hydrologic cycle, nitrogen cycle, and associated ecosystem process</w:t>
      </w:r>
      <w:r>
        <w:rPr>
          <w:rFonts w:ascii="Times New Roman" w:hAnsi="Times New Roman"/>
          <w:sz w:val="24"/>
          <w:szCs w:val="24"/>
        </w:rPr>
        <w:t>es</w:t>
      </w:r>
      <w:r w:rsidRPr="00037A30">
        <w:rPr>
          <w:rFonts w:ascii="Times New Roman" w:hAnsi="Times New Roman"/>
          <w:sz w:val="24"/>
          <w:szCs w:val="24"/>
        </w:rPr>
        <w:t xml:space="preserve"> (</w:t>
      </w:r>
      <w:proofErr w:type="spellStart"/>
      <w:r w:rsidRPr="00037A30">
        <w:rPr>
          <w:rFonts w:ascii="Times New Roman" w:hAnsi="Times New Roman"/>
          <w:sz w:val="24"/>
          <w:szCs w:val="24"/>
        </w:rPr>
        <w:t>Jannasch</w:t>
      </w:r>
      <w:proofErr w:type="spellEnd"/>
      <w:r w:rsidRPr="00037A30">
        <w:rPr>
          <w:rFonts w:ascii="Times New Roman" w:hAnsi="Times New Roman"/>
          <w:sz w:val="24"/>
          <w:szCs w:val="24"/>
        </w:rPr>
        <w:t xml:space="preserve"> et al</w:t>
      </w:r>
      <w:r w:rsidR="00FE4960">
        <w:rPr>
          <w:rFonts w:ascii="Times New Roman" w:hAnsi="Times New Roman"/>
          <w:sz w:val="24"/>
          <w:szCs w:val="24"/>
        </w:rPr>
        <w:t xml:space="preserve">. </w:t>
      </w:r>
      <w:r w:rsidRPr="00037A30">
        <w:rPr>
          <w:rFonts w:ascii="Times New Roman" w:hAnsi="Times New Roman"/>
          <w:sz w:val="24"/>
          <w:szCs w:val="24"/>
        </w:rPr>
        <w:t xml:space="preserve"> 2008)</w:t>
      </w:r>
      <w:r w:rsidR="00FE4960">
        <w:rPr>
          <w:rFonts w:ascii="Times New Roman" w:hAnsi="Times New Roman"/>
          <w:sz w:val="24"/>
          <w:szCs w:val="24"/>
        </w:rPr>
        <w:t xml:space="preserve">. </w:t>
      </w:r>
      <w:r w:rsidRPr="00037A30">
        <w:rPr>
          <w:rFonts w:ascii="Times New Roman" w:hAnsi="Times New Roman"/>
          <w:sz w:val="24"/>
          <w:szCs w:val="24"/>
        </w:rPr>
        <w:t xml:space="preserve"> Sensor networks </w:t>
      </w:r>
      <w:r>
        <w:rPr>
          <w:rFonts w:ascii="Times New Roman" w:hAnsi="Times New Roman"/>
          <w:sz w:val="24"/>
          <w:szCs w:val="24"/>
        </w:rPr>
        <w:t>can</w:t>
      </w:r>
      <w:r w:rsidRPr="00037A30">
        <w:rPr>
          <w:rFonts w:ascii="Times New Roman" w:hAnsi="Times New Roman"/>
          <w:sz w:val="24"/>
          <w:szCs w:val="24"/>
        </w:rPr>
        <w:t xml:space="preserve"> provide scientists and managers</w:t>
      </w:r>
      <w:r>
        <w:rPr>
          <w:rFonts w:ascii="Times New Roman" w:hAnsi="Times New Roman"/>
          <w:sz w:val="24"/>
          <w:szCs w:val="24"/>
        </w:rPr>
        <w:t xml:space="preserve"> with</w:t>
      </w:r>
      <w:r w:rsidRPr="00037A30">
        <w:rPr>
          <w:rFonts w:ascii="Times New Roman" w:hAnsi="Times New Roman"/>
          <w:sz w:val="24"/>
          <w:szCs w:val="24"/>
        </w:rPr>
        <w:t xml:space="preserve"> the appropriate data sets to accurately identify </w:t>
      </w:r>
      <w:r>
        <w:rPr>
          <w:rFonts w:ascii="Times New Roman" w:hAnsi="Times New Roman"/>
          <w:sz w:val="24"/>
          <w:szCs w:val="24"/>
        </w:rPr>
        <w:t>when and where nutrient loading occurs and lead to the development of management policies</w:t>
      </w:r>
      <w:r w:rsidR="00FE4960">
        <w:rPr>
          <w:rFonts w:ascii="Times New Roman" w:hAnsi="Times New Roman"/>
          <w:sz w:val="24"/>
          <w:szCs w:val="24"/>
        </w:rPr>
        <w:t xml:space="preserve">. </w:t>
      </w:r>
    </w:p>
    <w:p w:rsidR="00F45F37" w:rsidRPr="00037A30" w:rsidRDefault="00C81521" w:rsidP="00482238">
      <w:pPr>
        <w:pStyle w:val="NoSpacing"/>
        <w:spacing w:line="360" w:lineRule="auto"/>
        <w:ind w:firstLine="720"/>
        <w:rPr>
          <w:rFonts w:ascii="Times New Roman" w:hAnsi="Times New Roman"/>
          <w:sz w:val="24"/>
          <w:szCs w:val="24"/>
        </w:rPr>
      </w:pPr>
      <w:r>
        <w:rPr>
          <w:rFonts w:ascii="Times New Roman" w:hAnsi="Times New Roman"/>
          <w:sz w:val="24"/>
          <w:szCs w:val="24"/>
        </w:rPr>
        <w:t>Morro Bay estuary is</w:t>
      </w:r>
      <w:r w:rsidR="00F45F37" w:rsidRPr="00037A30">
        <w:rPr>
          <w:rFonts w:ascii="Times New Roman" w:hAnsi="Times New Roman"/>
          <w:sz w:val="24"/>
          <w:szCs w:val="24"/>
        </w:rPr>
        <w:t xml:space="preserve"> a shallow</w:t>
      </w:r>
      <w:r w:rsidR="00F45F37">
        <w:rPr>
          <w:rFonts w:ascii="Times New Roman" w:hAnsi="Times New Roman"/>
          <w:sz w:val="24"/>
          <w:szCs w:val="24"/>
        </w:rPr>
        <w:t>, low freshwater flow</w:t>
      </w:r>
      <w:r w:rsidR="00F45F37" w:rsidRPr="00037A30">
        <w:rPr>
          <w:rFonts w:ascii="Times New Roman" w:hAnsi="Times New Roman"/>
          <w:sz w:val="24"/>
          <w:szCs w:val="24"/>
        </w:rPr>
        <w:t xml:space="preserve"> estuary l</w:t>
      </w:r>
      <w:r w:rsidR="00F45F37">
        <w:rPr>
          <w:rFonts w:ascii="Times New Roman" w:hAnsi="Times New Roman"/>
          <w:sz w:val="24"/>
          <w:szCs w:val="24"/>
        </w:rPr>
        <w:t>ocated in San Luis Obispo Count</w:t>
      </w:r>
      <w:r w:rsidR="00F45F37" w:rsidRPr="00037A30">
        <w:rPr>
          <w:rFonts w:ascii="Times New Roman" w:hAnsi="Times New Roman"/>
          <w:sz w:val="24"/>
          <w:szCs w:val="24"/>
        </w:rPr>
        <w:t>y on the central coast of California</w:t>
      </w:r>
      <w:r w:rsidR="00F45F37">
        <w:rPr>
          <w:rFonts w:ascii="Times New Roman" w:hAnsi="Times New Roman"/>
          <w:sz w:val="24"/>
          <w:szCs w:val="24"/>
        </w:rPr>
        <w:t xml:space="preserve"> (Figure 1)</w:t>
      </w:r>
      <w:r w:rsidR="00FE4960">
        <w:rPr>
          <w:rFonts w:ascii="Times New Roman" w:hAnsi="Times New Roman"/>
          <w:sz w:val="24"/>
          <w:szCs w:val="24"/>
        </w:rPr>
        <w:t xml:space="preserve">. </w:t>
      </w:r>
      <w:r w:rsidR="00F45F37" w:rsidRPr="00037A30">
        <w:rPr>
          <w:rFonts w:ascii="Times New Roman" w:hAnsi="Times New Roman"/>
          <w:sz w:val="24"/>
          <w:szCs w:val="24"/>
        </w:rPr>
        <w:t xml:space="preserve">The estuary is </w:t>
      </w:r>
      <w:r w:rsidR="00F45F37">
        <w:rPr>
          <w:rFonts w:ascii="Times New Roman" w:hAnsi="Times New Roman"/>
          <w:sz w:val="24"/>
          <w:szCs w:val="24"/>
        </w:rPr>
        <w:t>recognized</w:t>
      </w:r>
      <w:r w:rsidR="00F45F37" w:rsidRPr="00037A30">
        <w:rPr>
          <w:rFonts w:ascii="Times New Roman" w:hAnsi="Times New Roman"/>
          <w:sz w:val="24"/>
          <w:szCs w:val="24"/>
        </w:rPr>
        <w:t xml:space="preserve"> by Morro Rock, a State Historical Landmark, dubbed the “Gibraltar of the Pacific”</w:t>
      </w:r>
      <w:r w:rsidR="00FE4960">
        <w:rPr>
          <w:rFonts w:ascii="Times New Roman" w:hAnsi="Times New Roman"/>
          <w:sz w:val="24"/>
          <w:szCs w:val="24"/>
        </w:rPr>
        <w:t xml:space="preserve">. </w:t>
      </w:r>
      <w:r w:rsidR="00F45F37" w:rsidRPr="00037A30">
        <w:rPr>
          <w:rFonts w:ascii="Times New Roman" w:hAnsi="Times New Roman"/>
          <w:sz w:val="24"/>
          <w:szCs w:val="24"/>
        </w:rPr>
        <w:t>Morro Bay estuary supports a rich diversity of habitats for numerous plants and animals, including several sensitive and endangered species</w:t>
      </w:r>
      <w:r w:rsidR="00F45F37">
        <w:rPr>
          <w:rFonts w:ascii="Times New Roman" w:hAnsi="Times New Roman"/>
          <w:sz w:val="24"/>
          <w:szCs w:val="24"/>
        </w:rPr>
        <w:t>,</w:t>
      </w:r>
      <w:r w:rsidR="00F45F37" w:rsidRPr="00037A30">
        <w:rPr>
          <w:rFonts w:ascii="Times New Roman" w:hAnsi="Times New Roman"/>
          <w:sz w:val="24"/>
          <w:szCs w:val="24"/>
        </w:rPr>
        <w:t xml:space="preserve"> such as southern steelhead trout, brown pelican, and southern sea otter</w:t>
      </w:r>
      <w:r w:rsidR="00FE4960">
        <w:rPr>
          <w:rFonts w:ascii="Times New Roman" w:hAnsi="Times New Roman"/>
          <w:sz w:val="24"/>
          <w:szCs w:val="24"/>
        </w:rPr>
        <w:t xml:space="preserve">. </w:t>
      </w:r>
      <w:r w:rsidR="00F45F37">
        <w:rPr>
          <w:rFonts w:ascii="Times New Roman" w:hAnsi="Times New Roman"/>
          <w:sz w:val="24"/>
          <w:szCs w:val="24"/>
        </w:rPr>
        <w:t>Migratory birds seasonally use habitat</w:t>
      </w:r>
      <w:r w:rsidR="00F45F37" w:rsidRPr="00037A30">
        <w:rPr>
          <w:rFonts w:ascii="Times New Roman" w:hAnsi="Times New Roman"/>
          <w:sz w:val="24"/>
          <w:szCs w:val="24"/>
        </w:rPr>
        <w:t xml:space="preserve"> as a part of the Pacific Flyway</w:t>
      </w:r>
      <w:r w:rsidR="00FE4960">
        <w:rPr>
          <w:rFonts w:ascii="Times New Roman" w:hAnsi="Times New Roman"/>
          <w:sz w:val="24"/>
          <w:szCs w:val="24"/>
        </w:rPr>
        <w:t xml:space="preserve">. </w:t>
      </w:r>
      <w:r w:rsidR="00F45F37" w:rsidRPr="00037A30">
        <w:rPr>
          <w:rFonts w:ascii="Times New Roman" w:hAnsi="Times New Roman"/>
          <w:sz w:val="24"/>
          <w:szCs w:val="24"/>
        </w:rPr>
        <w:t xml:space="preserve">There is </w:t>
      </w:r>
      <w:r w:rsidR="00F45F37">
        <w:rPr>
          <w:rFonts w:ascii="Times New Roman" w:hAnsi="Times New Roman"/>
          <w:sz w:val="24"/>
          <w:szCs w:val="24"/>
        </w:rPr>
        <w:t>also s</w:t>
      </w:r>
      <w:r w:rsidR="00F45F37" w:rsidRPr="00037A30">
        <w:rPr>
          <w:rFonts w:ascii="Times New Roman" w:hAnsi="Times New Roman"/>
          <w:sz w:val="24"/>
          <w:szCs w:val="24"/>
        </w:rPr>
        <w:t>ubstantial eelgrass habitat</w:t>
      </w:r>
      <w:r w:rsidR="00F45F37">
        <w:rPr>
          <w:rFonts w:ascii="Times New Roman" w:hAnsi="Times New Roman"/>
          <w:sz w:val="24"/>
          <w:szCs w:val="24"/>
        </w:rPr>
        <w:t xml:space="preserve"> within the estuary</w:t>
      </w:r>
      <w:r w:rsidR="00F45F37" w:rsidRPr="00037A30">
        <w:rPr>
          <w:rFonts w:ascii="Times New Roman" w:hAnsi="Times New Roman"/>
          <w:sz w:val="24"/>
          <w:szCs w:val="24"/>
        </w:rPr>
        <w:t xml:space="preserve"> serves as a critical nursery for fish communities and an indicator of estuary health </w:t>
      </w:r>
      <w:r w:rsidR="00F45F37" w:rsidRPr="00037A30">
        <w:rPr>
          <w:rFonts w:ascii="Times New Roman" w:hAnsi="Times New Roman"/>
          <w:noProof/>
          <w:sz w:val="24"/>
          <w:szCs w:val="24"/>
        </w:rPr>
        <w:t>(Mor</w:t>
      </w:r>
      <w:r w:rsidR="00F45F37">
        <w:rPr>
          <w:rFonts w:ascii="Times New Roman" w:hAnsi="Times New Roman"/>
          <w:noProof/>
          <w:sz w:val="24"/>
          <w:szCs w:val="24"/>
        </w:rPr>
        <w:t xml:space="preserve">ro Bay National Estuary Program </w:t>
      </w:r>
      <w:r w:rsidR="00F45F37" w:rsidRPr="00037A30">
        <w:rPr>
          <w:rFonts w:ascii="Times New Roman" w:hAnsi="Times New Roman"/>
          <w:noProof/>
          <w:sz w:val="24"/>
          <w:szCs w:val="24"/>
        </w:rPr>
        <w:t>2000</w:t>
      </w:r>
      <w:r w:rsidR="00F45F37">
        <w:rPr>
          <w:rFonts w:ascii="Times New Roman" w:hAnsi="Times New Roman"/>
          <w:noProof/>
          <w:sz w:val="24"/>
          <w:szCs w:val="24"/>
        </w:rPr>
        <w:t>, Orth et al</w:t>
      </w:r>
      <w:r w:rsidR="00FE4960">
        <w:rPr>
          <w:rFonts w:ascii="Times New Roman" w:hAnsi="Times New Roman"/>
          <w:noProof/>
          <w:sz w:val="24"/>
          <w:szCs w:val="24"/>
        </w:rPr>
        <w:t xml:space="preserve">. </w:t>
      </w:r>
      <w:r w:rsidR="00F45F37">
        <w:rPr>
          <w:rFonts w:ascii="Times New Roman" w:hAnsi="Times New Roman"/>
          <w:noProof/>
          <w:sz w:val="24"/>
          <w:szCs w:val="24"/>
        </w:rPr>
        <w:t xml:space="preserve"> 2006</w:t>
      </w:r>
      <w:r w:rsidR="00F45F37" w:rsidRPr="00037A30">
        <w:rPr>
          <w:rFonts w:ascii="Times New Roman" w:hAnsi="Times New Roman"/>
          <w:noProof/>
          <w:sz w:val="24"/>
          <w:szCs w:val="24"/>
        </w:rPr>
        <w:t>)</w:t>
      </w:r>
      <w:r w:rsidR="00FE4960">
        <w:rPr>
          <w:rFonts w:ascii="Times New Roman" w:hAnsi="Times New Roman"/>
          <w:sz w:val="24"/>
          <w:szCs w:val="24"/>
        </w:rPr>
        <w:t xml:space="preserve">. </w:t>
      </w:r>
    </w:p>
    <w:p w:rsidR="00F45F37" w:rsidRDefault="00F45F37" w:rsidP="00482238">
      <w:pPr>
        <w:pStyle w:val="NoSpacing"/>
        <w:spacing w:line="360" w:lineRule="auto"/>
        <w:ind w:firstLine="720"/>
        <w:rPr>
          <w:rFonts w:ascii="Times New Roman" w:hAnsi="Times New Roman"/>
          <w:sz w:val="24"/>
          <w:szCs w:val="24"/>
        </w:rPr>
      </w:pPr>
      <w:r>
        <w:rPr>
          <w:rFonts w:ascii="Times New Roman" w:hAnsi="Times New Roman"/>
          <w:sz w:val="24"/>
          <w:szCs w:val="24"/>
        </w:rPr>
        <w:t xml:space="preserve">The </w:t>
      </w:r>
      <w:r w:rsidRPr="00037A30">
        <w:rPr>
          <w:rFonts w:ascii="Times New Roman" w:hAnsi="Times New Roman"/>
          <w:sz w:val="24"/>
          <w:szCs w:val="24"/>
        </w:rPr>
        <w:t>Morro Bay</w:t>
      </w:r>
      <w:r>
        <w:rPr>
          <w:rFonts w:ascii="Times New Roman" w:hAnsi="Times New Roman"/>
          <w:sz w:val="24"/>
          <w:szCs w:val="24"/>
        </w:rPr>
        <w:t xml:space="preserve"> estuary</w:t>
      </w:r>
      <w:r w:rsidRPr="00037A30">
        <w:rPr>
          <w:rFonts w:ascii="Times New Roman" w:hAnsi="Times New Roman"/>
          <w:sz w:val="24"/>
          <w:szCs w:val="24"/>
        </w:rPr>
        <w:t xml:space="preserve"> watershed covers approximately 48,450 acres, consisting of two main drainage basins through Los Osos and </w:t>
      </w:r>
      <w:proofErr w:type="spellStart"/>
      <w:r w:rsidRPr="00037A30">
        <w:rPr>
          <w:rFonts w:ascii="Times New Roman" w:hAnsi="Times New Roman"/>
          <w:sz w:val="24"/>
          <w:szCs w:val="24"/>
        </w:rPr>
        <w:t>Chorro</w:t>
      </w:r>
      <w:proofErr w:type="spellEnd"/>
      <w:r w:rsidRPr="00037A30">
        <w:rPr>
          <w:rFonts w:ascii="Times New Roman" w:hAnsi="Times New Roman"/>
          <w:sz w:val="24"/>
          <w:szCs w:val="24"/>
        </w:rPr>
        <w:t xml:space="preserve"> Creeks, which feed directly into the estuary from San Luis Obispo and neighboring towns</w:t>
      </w:r>
      <w:r w:rsidR="00FE4960">
        <w:rPr>
          <w:rFonts w:ascii="Times New Roman" w:hAnsi="Times New Roman"/>
          <w:sz w:val="24"/>
          <w:szCs w:val="24"/>
        </w:rPr>
        <w:t xml:space="preserve">. </w:t>
      </w:r>
      <w:r w:rsidRPr="00037A30">
        <w:rPr>
          <w:rFonts w:ascii="Times New Roman" w:hAnsi="Times New Roman"/>
          <w:sz w:val="24"/>
          <w:szCs w:val="24"/>
        </w:rPr>
        <w:t xml:space="preserve">The estuary </w:t>
      </w:r>
      <w:r>
        <w:rPr>
          <w:rFonts w:ascii="Times New Roman" w:hAnsi="Times New Roman"/>
          <w:sz w:val="24"/>
          <w:szCs w:val="24"/>
        </w:rPr>
        <w:t>potentially</w:t>
      </w:r>
      <w:r w:rsidRPr="00037A30">
        <w:rPr>
          <w:rFonts w:ascii="Times New Roman" w:hAnsi="Times New Roman"/>
          <w:sz w:val="24"/>
          <w:szCs w:val="24"/>
        </w:rPr>
        <w:t xml:space="preserve"> receives freshwater inputs from groundwater sources and runoff from the coastal towns: City of Morro Bay and Los Osos-</w:t>
      </w:r>
      <w:proofErr w:type="spellStart"/>
      <w:r w:rsidRPr="00037A30">
        <w:rPr>
          <w:rFonts w:ascii="Times New Roman" w:hAnsi="Times New Roman"/>
          <w:sz w:val="24"/>
          <w:szCs w:val="24"/>
        </w:rPr>
        <w:t>Baywood</w:t>
      </w:r>
      <w:proofErr w:type="spellEnd"/>
      <w:r w:rsidRPr="00037A30">
        <w:rPr>
          <w:rFonts w:ascii="Times New Roman" w:hAnsi="Times New Roman"/>
          <w:sz w:val="24"/>
          <w:szCs w:val="24"/>
        </w:rPr>
        <w:t xml:space="preserve"> Park </w:t>
      </w:r>
      <w:r w:rsidRPr="00037A30">
        <w:rPr>
          <w:rFonts w:ascii="Times New Roman" w:hAnsi="Times New Roman"/>
          <w:noProof/>
          <w:sz w:val="24"/>
          <w:szCs w:val="24"/>
        </w:rPr>
        <w:t>(US Army Corps of Engineers Los Angeles District 2003)</w:t>
      </w:r>
      <w:r w:rsidR="00FE4960">
        <w:rPr>
          <w:rFonts w:ascii="Times New Roman" w:hAnsi="Times New Roman"/>
          <w:sz w:val="24"/>
          <w:szCs w:val="24"/>
        </w:rPr>
        <w:t xml:space="preserve">. </w:t>
      </w:r>
      <w:r w:rsidRPr="00037A30">
        <w:rPr>
          <w:rFonts w:ascii="Times New Roman" w:hAnsi="Times New Roman"/>
          <w:sz w:val="24"/>
          <w:szCs w:val="24"/>
        </w:rPr>
        <w:t>Morro Bay estuary is approximately four miles long (north-south) and two miles wide (east-west)</w:t>
      </w:r>
      <w:r w:rsidR="00FE4960">
        <w:rPr>
          <w:rFonts w:ascii="Times New Roman" w:hAnsi="Times New Roman"/>
          <w:sz w:val="24"/>
          <w:szCs w:val="24"/>
        </w:rPr>
        <w:t xml:space="preserve">. </w:t>
      </w:r>
      <w:r w:rsidRPr="00037A30">
        <w:rPr>
          <w:rFonts w:ascii="Times New Roman" w:hAnsi="Times New Roman"/>
          <w:sz w:val="24"/>
          <w:szCs w:val="24"/>
        </w:rPr>
        <w:t xml:space="preserve"> At high-tide inundation, the bay is approximately 2,300 acres</w:t>
      </w:r>
      <w:r w:rsidR="00FE4960">
        <w:rPr>
          <w:rFonts w:ascii="Times New Roman" w:hAnsi="Times New Roman"/>
          <w:sz w:val="24"/>
          <w:szCs w:val="24"/>
        </w:rPr>
        <w:t xml:space="preserve">. </w:t>
      </w:r>
      <w:r w:rsidRPr="00037A30">
        <w:rPr>
          <w:rFonts w:ascii="Times New Roman" w:hAnsi="Times New Roman"/>
          <w:sz w:val="24"/>
          <w:szCs w:val="24"/>
        </w:rPr>
        <w:t xml:space="preserve">The bay is open to the ocean at one entrance channel, and a </w:t>
      </w:r>
      <w:proofErr w:type="gramStart"/>
      <w:r w:rsidRPr="00037A30">
        <w:rPr>
          <w:rFonts w:ascii="Times New Roman" w:hAnsi="Times New Roman"/>
          <w:sz w:val="24"/>
          <w:szCs w:val="24"/>
        </w:rPr>
        <w:t>four mile</w:t>
      </w:r>
      <w:proofErr w:type="gramEnd"/>
      <w:r w:rsidRPr="00037A30">
        <w:rPr>
          <w:rFonts w:ascii="Times New Roman" w:hAnsi="Times New Roman"/>
          <w:sz w:val="24"/>
          <w:szCs w:val="24"/>
        </w:rPr>
        <w:t xml:space="preserve"> long by one-quarter mile wide barrier-sand dune</w:t>
      </w:r>
      <w:r>
        <w:rPr>
          <w:rFonts w:ascii="Times New Roman" w:hAnsi="Times New Roman"/>
          <w:sz w:val="24"/>
          <w:szCs w:val="24"/>
        </w:rPr>
        <w:t xml:space="preserve"> separates the estuary from the ocean</w:t>
      </w:r>
      <w:r w:rsidR="00FE4960">
        <w:rPr>
          <w:rFonts w:ascii="Times New Roman" w:hAnsi="Times New Roman"/>
          <w:sz w:val="24"/>
          <w:szCs w:val="24"/>
        </w:rPr>
        <w:t xml:space="preserve">. </w:t>
      </w:r>
      <w:r w:rsidRPr="00037A30">
        <w:rPr>
          <w:rFonts w:ascii="Times New Roman" w:hAnsi="Times New Roman"/>
          <w:sz w:val="24"/>
          <w:szCs w:val="24"/>
        </w:rPr>
        <w:t>Morro Bay estuary has mixed semidiurnal tides, and the main transport mechanism for water is tidal exchange</w:t>
      </w:r>
      <w:r>
        <w:rPr>
          <w:rFonts w:ascii="Times New Roman" w:hAnsi="Times New Roman"/>
          <w:sz w:val="24"/>
          <w:szCs w:val="24"/>
        </w:rPr>
        <w:t xml:space="preserve"> </w:t>
      </w:r>
      <w:r w:rsidRPr="00037A30">
        <w:rPr>
          <w:rFonts w:ascii="Times New Roman" w:hAnsi="Times New Roman"/>
          <w:noProof/>
          <w:sz w:val="24"/>
          <w:szCs w:val="24"/>
        </w:rPr>
        <w:t>(US Army Corps of Engineers Los Angeles District 2003</w:t>
      </w:r>
      <w:r>
        <w:rPr>
          <w:rFonts w:ascii="Times New Roman" w:hAnsi="Times New Roman"/>
          <w:noProof/>
          <w:sz w:val="24"/>
          <w:szCs w:val="24"/>
        </w:rPr>
        <w:t>)</w:t>
      </w:r>
      <w:r w:rsidR="00FE4960">
        <w:rPr>
          <w:rFonts w:ascii="Times New Roman" w:hAnsi="Times New Roman"/>
          <w:sz w:val="24"/>
          <w:szCs w:val="24"/>
        </w:rPr>
        <w:t xml:space="preserve">. </w:t>
      </w:r>
      <w:r w:rsidRPr="00BD312A">
        <w:rPr>
          <w:rFonts w:ascii="Times New Roman" w:hAnsi="Times New Roman"/>
          <w:sz w:val="24"/>
          <w:szCs w:val="24"/>
        </w:rPr>
        <w:t xml:space="preserve"> </w:t>
      </w:r>
    </w:p>
    <w:p w:rsidR="00F45F37" w:rsidRPr="00037A30" w:rsidRDefault="00F45F37" w:rsidP="00482238">
      <w:pPr>
        <w:pStyle w:val="NoSpacing"/>
        <w:spacing w:line="360" w:lineRule="auto"/>
        <w:ind w:firstLine="720"/>
        <w:rPr>
          <w:rFonts w:ascii="Times New Roman" w:hAnsi="Times New Roman"/>
          <w:sz w:val="24"/>
          <w:szCs w:val="24"/>
        </w:rPr>
      </w:pPr>
      <w:r>
        <w:rPr>
          <w:rFonts w:ascii="Times New Roman" w:hAnsi="Times New Roman"/>
          <w:sz w:val="24"/>
          <w:szCs w:val="24"/>
        </w:rPr>
        <w:t>T</w:t>
      </w:r>
      <w:r w:rsidR="001D2323">
        <w:rPr>
          <w:rFonts w:ascii="Times New Roman" w:hAnsi="Times New Roman"/>
          <w:sz w:val="24"/>
          <w:szCs w:val="24"/>
        </w:rPr>
        <w:t xml:space="preserve">here are several </w:t>
      </w:r>
      <w:r w:rsidR="00FE4960">
        <w:rPr>
          <w:rFonts w:ascii="Times New Roman" w:hAnsi="Times New Roman"/>
          <w:sz w:val="24"/>
          <w:szCs w:val="24"/>
        </w:rPr>
        <w:t>potential</w:t>
      </w:r>
      <w:r w:rsidRPr="00037A30">
        <w:rPr>
          <w:rFonts w:ascii="Times New Roman" w:hAnsi="Times New Roman"/>
          <w:sz w:val="24"/>
          <w:szCs w:val="24"/>
        </w:rPr>
        <w:t xml:space="preserve"> pathways for nitrate inflows</w:t>
      </w:r>
      <w:r>
        <w:rPr>
          <w:rFonts w:ascii="Times New Roman" w:hAnsi="Times New Roman"/>
          <w:sz w:val="24"/>
          <w:szCs w:val="24"/>
        </w:rPr>
        <w:t xml:space="preserve"> within Morro Bay estuary</w:t>
      </w:r>
      <w:r w:rsidRPr="00037A30">
        <w:rPr>
          <w:rFonts w:ascii="Times New Roman" w:hAnsi="Times New Roman"/>
          <w:sz w:val="24"/>
          <w:szCs w:val="24"/>
        </w:rPr>
        <w:t>: surface runoff, creek inflows, groundwater inputs, and ocean inputs</w:t>
      </w:r>
      <w:r w:rsidR="00FE4960">
        <w:rPr>
          <w:rFonts w:ascii="Times New Roman" w:hAnsi="Times New Roman"/>
          <w:sz w:val="24"/>
          <w:szCs w:val="24"/>
        </w:rPr>
        <w:t xml:space="preserve">. </w:t>
      </w:r>
      <w:r w:rsidRPr="00037A30">
        <w:rPr>
          <w:rFonts w:ascii="Times New Roman" w:hAnsi="Times New Roman"/>
          <w:sz w:val="24"/>
          <w:szCs w:val="24"/>
        </w:rPr>
        <w:t xml:space="preserve"> Winter rain events lead to significant surface water inputs through</w:t>
      </w:r>
      <w:r>
        <w:rPr>
          <w:rFonts w:ascii="Times New Roman" w:hAnsi="Times New Roman"/>
          <w:sz w:val="24"/>
          <w:szCs w:val="24"/>
        </w:rPr>
        <w:t xml:space="preserve"> land</w:t>
      </w:r>
      <w:r w:rsidRPr="00037A30">
        <w:rPr>
          <w:rFonts w:ascii="Times New Roman" w:hAnsi="Times New Roman"/>
          <w:sz w:val="24"/>
          <w:szCs w:val="24"/>
        </w:rPr>
        <w:t xml:space="preserve"> runoff and </w:t>
      </w:r>
      <w:r>
        <w:rPr>
          <w:rFonts w:ascii="Times New Roman" w:hAnsi="Times New Roman"/>
          <w:sz w:val="24"/>
          <w:szCs w:val="24"/>
        </w:rPr>
        <w:t>elevated creek flows</w:t>
      </w:r>
      <w:r w:rsidR="00FE4960">
        <w:rPr>
          <w:rFonts w:ascii="Times New Roman" w:hAnsi="Times New Roman"/>
          <w:sz w:val="24"/>
          <w:szCs w:val="24"/>
        </w:rPr>
        <w:t xml:space="preserve">. </w:t>
      </w:r>
      <w:r w:rsidRPr="00037A30">
        <w:rPr>
          <w:rFonts w:ascii="Times New Roman" w:hAnsi="Times New Roman"/>
          <w:sz w:val="24"/>
          <w:szCs w:val="24"/>
        </w:rPr>
        <w:t xml:space="preserve"> </w:t>
      </w:r>
      <w:r>
        <w:rPr>
          <w:rFonts w:ascii="Times New Roman" w:hAnsi="Times New Roman"/>
          <w:sz w:val="24"/>
          <w:szCs w:val="24"/>
        </w:rPr>
        <w:t>S</w:t>
      </w:r>
      <w:r w:rsidRPr="00037A30">
        <w:rPr>
          <w:rFonts w:ascii="Times New Roman" w:hAnsi="Times New Roman"/>
          <w:sz w:val="24"/>
          <w:szCs w:val="24"/>
        </w:rPr>
        <w:t xml:space="preserve">urface water inputs </w:t>
      </w:r>
      <w:r>
        <w:rPr>
          <w:rFonts w:ascii="Times New Roman" w:hAnsi="Times New Roman"/>
          <w:sz w:val="24"/>
          <w:szCs w:val="24"/>
        </w:rPr>
        <w:t>flush</w:t>
      </w:r>
      <w:r w:rsidRPr="00037A30">
        <w:rPr>
          <w:rFonts w:ascii="Times New Roman" w:hAnsi="Times New Roman"/>
          <w:sz w:val="24"/>
          <w:szCs w:val="24"/>
        </w:rPr>
        <w:t xml:space="preserve"> nitrate</w:t>
      </w:r>
      <w:r>
        <w:rPr>
          <w:rFonts w:ascii="Times New Roman" w:hAnsi="Times New Roman"/>
          <w:sz w:val="24"/>
          <w:szCs w:val="24"/>
        </w:rPr>
        <w:t>s and other chemicals into the e</w:t>
      </w:r>
      <w:r w:rsidRPr="00037A30">
        <w:rPr>
          <w:rFonts w:ascii="Times New Roman" w:hAnsi="Times New Roman"/>
          <w:sz w:val="24"/>
          <w:szCs w:val="24"/>
        </w:rPr>
        <w:t>stuary</w:t>
      </w:r>
      <w:r w:rsidR="00FE4960">
        <w:rPr>
          <w:rFonts w:ascii="Times New Roman" w:hAnsi="Times New Roman"/>
          <w:sz w:val="24"/>
          <w:szCs w:val="24"/>
        </w:rPr>
        <w:t xml:space="preserve">. </w:t>
      </w:r>
      <w:r w:rsidRPr="00037A30">
        <w:rPr>
          <w:rFonts w:ascii="Times New Roman" w:hAnsi="Times New Roman"/>
          <w:sz w:val="24"/>
          <w:szCs w:val="24"/>
        </w:rPr>
        <w:t xml:space="preserve">The California Men’s Colony water treatment facility is located next to </w:t>
      </w:r>
      <w:proofErr w:type="spellStart"/>
      <w:r w:rsidRPr="00037A30">
        <w:rPr>
          <w:rFonts w:ascii="Times New Roman" w:hAnsi="Times New Roman"/>
          <w:sz w:val="24"/>
          <w:szCs w:val="24"/>
        </w:rPr>
        <w:t>Chorro</w:t>
      </w:r>
      <w:proofErr w:type="spellEnd"/>
      <w:r w:rsidRPr="00037A30">
        <w:rPr>
          <w:rFonts w:ascii="Times New Roman" w:hAnsi="Times New Roman"/>
          <w:sz w:val="24"/>
          <w:szCs w:val="24"/>
        </w:rPr>
        <w:t xml:space="preserve"> Creek</w:t>
      </w:r>
      <w:r>
        <w:rPr>
          <w:rFonts w:ascii="Times New Roman" w:hAnsi="Times New Roman"/>
          <w:sz w:val="24"/>
          <w:szCs w:val="24"/>
        </w:rPr>
        <w:t xml:space="preserve"> and has had several </w:t>
      </w:r>
      <w:r w:rsidRPr="00037A30">
        <w:rPr>
          <w:rFonts w:ascii="Times New Roman" w:hAnsi="Times New Roman"/>
          <w:sz w:val="24"/>
          <w:szCs w:val="24"/>
        </w:rPr>
        <w:t>accidental</w:t>
      </w:r>
      <w:r>
        <w:rPr>
          <w:rFonts w:ascii="Times New Roman" w:hAnsi="Times New Roman"/>
          <w:sz w:val="24"/>
          <w:szCs w:val="24"/>
        </w:rPr>
        <w:t xml:space="preserve"> overflow of nitrate rich wastewater</w:t>
      </w:r>
      <w:r w:rsidRPr="00037A30">
        <w:rPr>
          <w:rFonts w:ascii="Times New Roman" w:hAnsi="Times New Roman"/>
          <w:sz w:val="24"/>
          <w:szCs w:val="24"/>
        </w:rPr>
        <w:t xml:space="preserve"> into </w:t>
      </w:r>
      <w:proofErr w:type="spellStart"/>
      <w:r w:rsidRPr="00037A30">
        <w:rPr>
          <w:rFonts w:ascii="Times New Roman" w:hAnsi="Times New Roman"/>
          <w:sz w:val="24"/>
          <w:szCs w:val="24"/>
        </w:rPr>
        <w:t>Chorro</w:t>
      </w:r>
      <w:proofErr w:type="spellEnd"/>
      <w:r w:rsidRPr="00037A30">
        <w:rPr>
          <w:rFonts w:ascii="Times New Roman" w:hAnsi="Times New Roman"/>
          <w:sz w:val="24"/>
          <w:szCs w:val="24"/>
        </w:rPr>
        <w:t xml:space="preserve"> Creek</w:t>
      </w:r>
      <w:r>
        <w:rPr>
          <w:rFonts w:ascii="Times New Roman" w:hAnsi="Times New Roman"/>
          <w:sz w:val="24"/>
          <w:szCs w:val="24"/>
        </w:rPr>
        <w:t xml:space="preserve"> each year</w:t>
      </w:r>
      <w:r w:rsidR="00FE4960">
        <w:rPr>
          <w:rFonts w:ascii="Times New Roman" w:hAnsi="Times New Roman"/>
          <w:sz w:val="24"/>
          <w:szCs w:val="24"/>
        </w:rPr>
        <w:t xml:space="preserve">. </w:t>
      </w:r>
      <w:r w:rsidRPr="00037A30">
        <w:rPr>
          <w:rFonts w:ascii="Times New Roman" w:hAnsi="Times New Roman"/>
          <w:sz w:val="24"/>
          <w:szCs w:val="24"/>
        </w:rPr>
        <w:t>Another mechanism for nutrient input into the estuary is submarine groundwater discharge during the neap tides of the tidal cycle</w:t>
      </w:r>
      <w:r w:rsidR="00FE4960">
        <w:rPr>
          <w:rFonts w:ascii="Times New Roman" w:hAnsi="Times New Roman"/>
          <w:sz w:val="24"/>
          <w:szCs w:val="24"/>
        </w:rPr>
        <w:t xml:space="preserve">. </w:t>
      </w:r>
      <w:r w:rsidRPr="00037A30">
        <w:rPr>
          <w:rFonts w:ascii="Times New Roman" w:hAnsi="Times New Roman"/>
          <w:sz w:val="24"/>
          <w:szCs w:val="24"/>
        </w:rPr>
        <w:t xml:space="preserve">A recent study </w:t>
      </w:r>
      <w:r w:rsidR="001D2323">
        <w:rPr>
          <w:rFonts w:ascii="Times New Roman" w:hAnsi="Times New Roman"/>
          <w:sz w:val="24"/>
          <w:szCs w:val="24"/>
        </w:rPr>
        <w:t xml:space="preserve">provides evidence that </w:t>
      </w:r>
      <w:r w:rsidRPr="00037A30">
        <w:rPr>
          <w:rFonts w:ascii="Times New Roman" w:hAnsi="Times New Roman"/>
          <w:sz w:val="24"/>
          <w:szCs w:val="24"/>
        </w:rPr>
        <w:t>neap tides enhance nutrient-rich groun</w:t>
      </w:r>
      <w:r>
        <w:rPr>
          <w:rFonts w:ascii="Times New Roman" w:hAnsi="Times New Roman"/>
          <w:sz w:val="24"/>
          <w:szCs w:val="24"/>
        </w:rPr>
        <w:t>dwater pulses (de Sieyes et al</w:t>
      </w:r>
      <w:r w:rsidR="00FE4960">
        <w:rPr>
          <w:rFonts w:ascii="Times New Roman" w:hAnsi="Times New Roman"/>
          <w:sz w:val="24"/>
          <w:szCs w:val="24"/>
        </w:rPr>
        <w:t xml:space="preserve">. </w:t>
      </w:r>
      <w:r w:rsidRPr="00037A30">
        <w:rPr>
          <w:rFonts w:ascii="Times New Roman" w:hAnsi="Times New Roman"/>
          <w:sz w:val="24"/>
          <w:szCs w:val="24"/>
        </w:rPr>
        <w:t xml:space="preserve"> 2008)</w:t>
      </w:r>
      <w:r w:rsidR="00FE4960">
        <w:rPr>
          <w:rFonts w:ascii="Times New Roman" w:hAnsi="Times New Roman"/>
          <w:sz w:val="24"/>
          <w:szCs w:val="24"/>
        </w:rPr>
        <w:t>. Homes</w:t>
      </w:r>
      <w:r w:rsidRPr="00037A30">
        <w:rPr>
          <w:rFonts w:ascii="Times New Roman" w:hAnsi="Times New Roman"/>
          <w:sz w:val="24"/>
          <w:szCs w:val="24"/>
        </w:rPr>
        <w:t xml:space="preserve"> in Los Osos/</w:t>
      </w:r>
      <w:proofErr w:type="spellStart"/>
      <w:r w:rsidRPr="00037A30">
        <w:rPr>
          <w:rFonts w:ascii="Times New Roman" w:hAnsi="Times New Roman"/>
          <w:sz w:val="24"/>
          <w:szCs w:val="24"/>
        </w:rPr>
        <w:t>Baywood</w:t>
      </w:r>
      <w:proofErr w:type="spellEnd"/>
      <w:r w:rsidRPr="00037A30">
        <w:rPr>
          <w:rFonts w:ascii="Times New Roman" w:hAnsi="Times New Roman"/>
          <w:sz w:val="24"/>
          <w:szCs w:val="24"/>
        </w:rPr>
        <w:t xml:space="preserve"> Park are presently </w:t>
      </w:r>
      <w:del w:id="10" w:author="Melissa Locke" w:date="2010-08-09T11:14:00Z">
        <w:r w:rsidRPr="00037A30" w:rsidDel="006F2208">
          <w:rPr>
            <w:rFonts w:ascii="Times New Roman" w:hAnsi="Times New Roman"/>
            <w:sz w:val="24"/>
            <w:szCs w:val="24"/>
          </w:rPr>
          <w:delText xml:space="preserve">on </w:delText>
        </w:r>
      </w:del>
      <w:ins w:id="11" w:author="Melissa Locke" w:date="2010-08-09T11:14:00Z">
        <w:r w:rsidR="006F2208">
          <w:rPr>
            <w:rFonts w:ascii="Times New Roman" w:hAnsi="Times New Roman"/>
            <w:sz w:val="24"/>
            <w:szCs w:val="24"/>
          </w:rPr>
          <w:t xml:space="preserve">using </w:t>
        </w:r>
      </w:ins>
      <w:r w:rsidRPr="00037A30">
        <w:rPr>
          <w:rFonts w:ascii="Times New Roman" w:hAnsi="Times New Roman"/>
          <w:sz w:val="24"/>
          <w:szCs w:val="24"/>
        </w:rPr>
        <w:t xml:space="preserve">septic systems, which </w:t>
      </w:r>
      <w:del w:id="12" w:author="Melissa Locke" w:date="2010-08-09T11:14:00Z">
        <w:r w:rsidRPr="00037A30" w:rsidDel="006F2208">
          <w:rPr>
            <w:rFonts w:ascii="Times New Roman" w:hAnsi="Times New Roman"/>
            <w:sz w:val="24"/>
            <w:szCs w:val="24"/>
          </w:rPr>
          <w:delText>potential</w:delText>
        </w:r>
        <w:r w:rsidDel="006F2208">
          <w:rPr>
            <w:rFonts w:ascii="Times New Roman" w:hAnsi="Times New Roman"/>
            <w:sz w:val="24"/>
            <w:szCs w:val="24"/>
          </w:rPr>
          <w:delText>ly</w:delText>
        </w:r>
        <w:r w:rsidRPr="00037A30" w:rsidDel="006F2208">
          <w:rPr>
            <w:rFonts w:ascii="Times New Roman" w:hAnsi="Times New Roman"/>
            <w:sz w:val="24"/>
            <w:szCs w:val="24"/>
          </w:rPr>
          <w:delText xml:space="preserve"> allows for</w:delText>
        </w:r>
      </w:del>
      <w:ins w:id="13" w:author="Melissa Locke" w:date="2010-08-09T11:14:00Z">
        <w:r w:rsidR="006F2208">
          <w:rPr>
            <w:rFonts w:ascii="Times New Roman" w:hAnsi="Times New Roman"/>
            <w:sz w:val="24"/>
            <w:szCs w:val="24"/>
          </w:rPr>
          <w:t>have the potential to</w:t>
        </w:r>
      </w:ins>
      <w:r w:rsidRPr="00037A30">
        <w:rPr>
          <w:rFonts w:ascii="Times New Roman" w:hAnsi="Times New Roman"/>
          <w:sz w:val="24"/>
          <w:szCs w:val="24"/>
        </w:rPr>
        <w:t xml:space="preserve"> increas</w:t>
      </w:r>
      <w:ins w:id="14" w:author="Melissa Locke" w:date="2010-08-09T11:14:00Z">
        <w:r w:rsidR="006F2208">
          <w:rPr>
            <w:rFonts w:ascii="Times New Roman" w:hAnsi="Times New Roman"/>
            <w:sz w:val="24"/>
            <w:szCs w:val="24"/>
          </w:rPr>
          <w:t>e</w:t>
        </w:r>
      </w:ins>
      <w:del w:id="15" w:author="Melissa Locke" w:date="2010-08-09T11:14:00Z">
        <w:r w:rsidRPr="00037A30" w:rsidDel="006F2208">
          <w:rPr>
            <w:rFonts w:ascii="Times New Roman" w:hAnsi="Times New Roman"/>
            <w:sz w:val="24"/>
            <w:szCs w:val="24"/>
          </w:rPr>
          <w:delText>ed</w:delText>
        </w:r>
      </w:del>
      <w:r>
        <w:rPr>
          <w:rFonts w:ascii="Times New Roman" w:hAnsi="Times New Roman"/>
          <w:sz w:val="24"/>
          <w:szCs w:val="24"/>
        </w:rPr>
        <w:t xml:space="preserve"> groundwater</w:t>
      </w:r>
      <w:r w:rsidRPr="00037A30">
        <w:rPr>
          <w:rFonts w:ascii="Times New Roman" w:hAnsi="Times New Roman"/>
          <w:sz w:val="24"/>
          <w:szCs w:val="24"/>
        </w:rPr>
        <w:t xml:space="preserve"> nitrate input into the estuary</w:t>
      </w:r>
      <w:r w:rsidR="00FE4960">
        <w:rPr>
          <w:rFonts w:ascii="Times New Roman" w:hAnsi="Times New Roman"/>
          <w:sz w:val="24"/>
          <w:szCs w:val="24"/>
        </w:rPr>
        <w:t xml:space="preserve">. </w:t>
      </w:r>
      <w:r w:rsidRPr="00037A30">
        <w:rPr>
          <w:rFonts w:ascii="Times New Roman" w:hAnsi="Times New Roman"/>
          <w:sz w:val="24"/>
          <w:szCs w:val="24"/>
        </w:rPr>
        <w:t>Along with freshwater inputs, the ocean</w:t>
      </w:r>
      <w:r>
        <w:rPr>
          <w:rFonts w:ascii="Times New Roman" w:hAnsi="Times New Roman"/>
          <w:sz w:val="24"/>
          <w:szCs w:val="24"/>
        </w:rPr>
        <w:t xml:space="preserve"> also</w:t>
      </w:r>
      <w:r w:rsidRPr="00037A30">
        <w:rPr>
          <w:rFonts w:ascii="Times New Roman" w:hAnsi="Times New Roman"/>
          <w:sz w:val="24"/>
          <w:szCs w:val="24"/>
        </w:rPr>
        <w:t xml:space="preserve"> supplies nitrates during upwelling events and </w:t>
      </w:r>
      <w:proofErr w:type="gramStart"/>
      <w:r w:rsidRPr="00037A30">
        <w:rPr>
          <w:rFonts w:ascii="Times New Roman" w:hAnsi="Times New Roman"/>
          <w:sz w:val="24"/>
          <w:szCs w:val="24"/>
        </w:rPr>
        <w:t>off-shore</w:t>
      </w:r>
      <w:proofErr w:type="gramEnd"/>
      <w:r w:rsidRPr="00037A30">
        <w:rPr>
          <w:rFonts w:ascii="Times New Roman" w:hAnsi="Times New Roman"/>
          <w:sz w:val="24"/>
          <w:szCs w:val="24"/>
        </w:rPr>
        <w:t xml:space="preserve"> current</w:t>
      </w:r>
      <w:r>
        <w:rPr>
          <w:rFonts w:ascii="Times New Roman" w:hAnsi="Times New Roman"/>
          <w:sz w:val="24"/>
          <w:szCs w:val="24"/>
        </w:rPr>
        <w:t xml:space="preserve"> events (Emmett et al</w:t>
      </w:r>
      <w:r w:rsidR="00FE4960">
        <w:rPr>
          <w:rFonts w:ascii="Times New Roman" w:hAnsi="Times New Roman"/>
          <w:sz w:val="24"/>
          <w:szCs w:val="24"/>
        </w:rPr>
        <w:t xml:space="preserve">. </w:t>
      </w:r>
      <w:r>
        <w:rPr>
          <w:rFonts w:ascii="Times New Roman" w:hAnsi="Times New Roman"/>
          <w:sz w:val="24"/>
          <w:szCs w:val="24"/>
        </w:rPr>
        <w:t xml:space="preserve"> 2000)</w:t>
      </w:r>
      <w:r w:rsidR="00FE4960">
        <w:rPr>
          <w:rFonts w:ascii="Times New Roman" w:hAnsi="Times New Roman"/>
          <w:sz w:val="24"/>
          <w:szCs w:val="24"/>
        </w:rPr>
        <w:t xml:space="preserve">. </w:t>
      </w:r>
    </w:p>
    <w:p w:rsidR="00F45F37" w:rsidRPr="00037A30" w:rsidRDefault="00F45F37" w:rsidP="00482238">
      <w:pPr>
        <w:pStyle w:val="NoSpacing"/>
        <w:spacing w:line="360" w:lineRule="auto"/>
        <w:rPr>
          <w:rFonts w:ascii="Times New Roman" w:hAnsi="Times New Roman"/>
          <w:sz w:val="24"/>
          <w:szCs w:val="24"/>
        </w:rPr>
      </w:pPr>
      <w:r w:rsidRPr="00037A30">
        <w:rPr>
          <w:rFonts w:ascii="Times New Roman" w:hAnsi="Times New Roman"/>
          <w:sz w:val="24"/>
          <w:szCs w:val="24"/>
        </w:rPr>
        <w:tab/>
      </w:r>
      <w:r>
        <w:rPr>
          <w:rFonts w:ascii="Times New Roman" w:hAnsi="Times New Roman"/>
          <w:sz w:val="24"/>
          <w:szCs w:val="24"/>
        </w:rPr>
        <w:t>In response to these chronic issues</w:t>
      </w:r>
      <w:r w:rsidRPr="00037A30">
        <w:rPr>
          <w:rFonts w:ascii="Times New Roman" w:hAnsi="Times New Roman"/>
          <w:sz w:val="24"/>
          <w:szCs w:val="24"/>
        </w:rPr>
        <w:t>, a group of scientists, resource managers, and stakeholders formed the San Luis Obispo Science and Ecosystem Alliance (SLOSEA) in 2006</w:t>
      </w:r>
      <w:r w:rsidR="00FE4960">
        <w:rPr>
          <w:rFonts w:ascii="Times New Roman" w:hAnsi="Times New Roman"/>
          <w:sz w:val="24"/>
          <w:szCs w:val="24"/>
        </w:rPr>
        <w:t xml:space="preserve">. </w:t>
      </w:r>
      <w:r w:rsidRPr="00037A30">
        <w:rPr>
          <w:rFonts w:ascii="Times New Roman" w:hAnsi="Times New Roman"/>
          <w:sz w:val="24"/>
          <w:szCs w:val="24"/>
        </w:rPr>
        <w:t xml:space="preserve"> The vision for SLOSEA is to provide data for improved understanding of the Morro Bay ecosystem, form the framework for cohesive ecosystem-based management of the region, and provide </w:t>
      </w:r>
      <w:r>
        <w:rPr>
          <w:rFonts w:ascii="Times New Roman" w:hAnsi="Times New Roman"/>
          <w:sz w:val="24"/>
          <w:szCs w:val="24"/>
        </w:rPr>
        <w:t>a</w:t>
      </w:r>
      <w:r w:rsidRPr="00037A30">
        <w:rPr>
          <w:rFonts w:ascii="Times New Roman" w:hAnsi="Times New Roman"/>
          <w:sz w:val="24"/>
          <w:szCs w:val="24"/>
        </w:rPr>
        <w:t xml:space="preserve"> forum for discussion between scientists, local policy makers, and resource managers</w:t>
      </w:r>
      <w:r w:rsidR="00FE4960">
        <w:rPr>
          <w:rFonts w:ascii="Times New Roman" w:hAnsi="Times New Roman"/>
          <w:sz w:val="24"/>
          <w:szCs w:val="24"/>
        </w:rPr>
        <w:t xml:space="preserve">. </w:t>
      </w:r>
      <w:r w:rsidRPr="00037A30">
        <w:rPr>
          <w:rFonts w:ascii="Times New Roman" w:hAnsi="Times New Roman"/>
          <w:sz w:val="24"/>
          <w:szCs w:val="24"/>
        </w:rPr>
        <w:t xml:space="preserve"> This framework </w:t>
      </w:r>
      <w:r>
        <w:rPr>
          <w:rFonts w:ascii="Times New Roman" w:hAnsi="Times New Roman"/>
          <w:sz w:val="24"/>
          <w:szCs w:val="24"/>
        </w:rPr>
        <w:t>has</w:t>
      </w:r>
      <w:r w:rsidRPr="00037A30">
        <w:rPr>
          <w:rFonts w:ascii="Times New Roman" w:hAnsi="Times New Roman"/>
          <w:sz w:val="24"/>
          <w:szCs w:val="24"/>
        </w:rPr>
        <w:t xml:space="preserve"> six linked initiatives: Water Quality, </w:t>
      </w:r>
      <w:r w:rsidR="00AA36FE">
        <w:rPr>
          <w:rFonts w:ascii="Times New Roman" w:hAnsi="Times New Roman"/>
          <w:sz w:val="24"/>
          <w:szCs w:val="24"/>
        </w:rPr>
        <w:t>Sustainable Fisheries</w:t>
      </w:r>
      <w:r w:rsidRPr="00037A30">
        <w:rPr>
          <w:rFonts w:ascii="Times New Roman" w:hAnsi="Times New Roman"/>
          <w:sz w:val="24"/>
          <w:szCs w:val="24"/>
        </w:rPr>
        <w:t xml:space="preserve">, </w:t>
      </w:r>
      <w:r w:rsidR="00AA36FE">
        <w:rPr>
          <w:rFonts w:ascii="Times New Roman" w:hAnsi="Times New Roman"/>
          <w:sz w:val="24"/>
          <w:szCs w:val="24"/>
        </w:rPr>
        <w:t>Invasive Species</w:t>
      </w:r>
      <w:r w:rsidRPr="00037A30">
        <w:rPr>
          <w:rFonts w:ascii="Times New Roman" w:hAnsi="Times New Roman"/>
          <w:sz w:val="24"/>
          <w:szCs w:val="24"/>
        </w:rPr>
        <w:t xml:space="preserve">, </w:t>
      </w:r>
      <w:r w:rsidR="00AA36FE">
        <w:rPr>
          <w:rFonts w:ascii="Times New Roman" w:hAnsi="Times New Roman"/>
          <w:sz w:val="24"/>
          <w:szCs w:val="24"/>
        </w:rPr>
        <w:t>Fragile Habitats</w:t>
      </w:r>
      <w:r w:rsidRPr="00037A30">
        <w:rPr>
          <w:rFonts w:ascii="Times New Roman" w:hAnsi="Times New Roman"/>
          <w:sz w:val="24"/>
          <w:szCs w:val="24"/>
        </w:rPr>
        <w:t xml:space="preserve">, </w:t>
      </w:r>
      <w:r w:rsidR="00AA36FE">
        <w:rPr>
          <w:rFonts w:ascii="Times New Roman" w:hAnsi="Times New Roman"/>
          <w:sz w:val="24"/>
          <w:szCs w:val="24"/>
        </w:rPr>
        <w:t>Climate Change</w:t>
      </w:r>
      <w:r w:rsidRPr="00037A30">
        <w:rPr>
          <w:rFonts w:ascii="Times New Roman" w:hAnsi="Times New Roman"/>
          <w:sz w:val="24"/>
          <w:szCs w:val="24"/>
        </w:rPr>
        <w:t xml:space="preserve">, and </w:t>
      </w:r>
      <w:r w:rsidR="00AA36FE">
        <w:rPr>
          <w:rFonts w:ascii="Times New Roman" w:hAnsi="Times New Roman"/>
          <w:sz w:val="24"/>
          <w:szCs w:val="24"/>
        </w:rPr>
        <w:t>Marine Economy</w:t>
      </w:r>
      <w:r w:rsidR="00FE4960">
        <w:rPr>
          <w:rFonts w:ascii="Times New Roman" w:hAnsi="Times New Roman"/>
          <w:sz w:val="24"/>
          <w:szCs w:val="24"/>
        </w:rPr>
        <w:t xml:space="preserve">. </w:t>
      </w:r>
    </w:p>
    <w:p w:rsidR="000662FA" w:rsidRPr="000662FA" w:rsidRDefault="00F45F37" w:rsidP="00482238">
      <w:pPr>
        <w:spacing w:line="360" w:lineRule="auto"/>
        <w:ind w:firstLine="720"/>
        <w:rPr>
          <w:rFonts w:ascii="Times New Roman" w:hAnsi="Times New Roman" w:cs="Times New Roman"/>
          <w:b/>
          <w:sz w:val="24"/>
          <w:szCs w:val="24"/>
        </w:rPr>
      </w:pPr>
      <w:r>
        <w:rPr>
          <w:rFonts w:ascii="Times New Roman" w:hAnsi="Times New Roman"/>
          <w:sz w:val="24"/>
          <w:szCs w:val="24"/>
        </w:rPr>
        <w:t xml:space="preserve">The Water Quality initiative’s purpose is </w:t>
      </w:r>
      <w:r w:rsidRPr="00037A30">
        <w:rPr>
          <w:rFonts w:ascii="Times New Roman" w:hAnsi="Times New Roman"/>
          <w:sz w:val="24"/>
          <w:szCs w:val="24"/>
        </w:rPr>
        <w:t>to map</w:t>
      </w:r>
      <w:r>
        <w:rPr>
          <w:rFonts w:ascii="Times New Roman" w:hAnsi="Times New Roman"/>
          <w:sz w:val="24"/>
          <w:szCs w:val="24"/>
        </w:rPr>
        <w:t xml:space="preserve"> and interpret the</w:t>
      </w:r>
      <w:r w:rsidRPr="00037A30">
        <w:rPr>
          <w:rFonts w:ascii="Times New Roman" w:hAnsi="Times New Roman"/>
          <w:sz w:val="24"/>
          <w:szCs w:val="24"/>
        </w:rPr>
        <w:t xml:space="preserve"> spatial and temporal changes in the physical and chemical characteristics of water quality in the Morro Bay ecosystem</w:t>
      </w:r>
      <w:r w:rsidR="00FE4960">
        <w:rPr>
          <w:rFonts w:ascii="Times New Roman" w:hAnsi="Times New Roman"/>
          <w:sz w:val="24"/>
          <w:szCs w:val="24"/>
        </w:rPr>
        <w:t xml:space="preserve">. </w:t>
      </w:r>
      <w:r w:rsidRPr="00037A30">
        <w:rPr>
          <w:rFonts w:ascii="Times New Roman" w:hAnsi="Times New Roman"/>
          <w:sz w:val="24"/>
          <w:szCs w:val="24"/>
        </w:rPr>
        <w:t xml:space="preserve"> To accomplish this objective, the Water Quality initiative</w:t>
      </w:r>
      <w:r>
        <w:rPr>
          <w:rFonts w:ascii="Times New Roman" w:hAnsi="Times New Roman"/>
          <w:sz w:val="24"/>
          <w:szCs w:val="24"/>
        </w:rPr>
        <w:t xml:space="preserve"> funding</w:t>
      </w:r>
      <w:r w:rsidRPr="00037A30">
        <w:rPr>
          <w:rFonts w:ascii="Times New Roman" w:hAnsi="Times New Roman"/>
          <w:sz w:val="24"/>
          <w:szCs w:val="24"/>
        </w:rPr>
        <w:t xml:space="preserve"> has provided</w:t>
      </w:r>
      <w:r w:rsidR="00CC68EA">
        <w:rPr>
          <w:rFonts w:ascii="Times New Roman" w:hAnsi="Times New Roman"/>
          <w:sz w:val="24"/>
          <w:szCs w:val="24"/>
        </w:rPr>
        <w:t xml:space="preserve"> a water quality observatory of</w:t>
      </w:r>
      <w:r>
        <w:rPr>
          <w:rFonts w:ascii="Times New Roman" w:hAnsi="Times New Roman"/>
          <w:sz w:val="24"/>
          <w:szCs w:val="24"/>
        </w:rPr>
        <w:t xml:space="preserve"> three</w:t>
      </w:r>
      <w:r w:rsidRPr="00037A30">
        <w:rPr>
          <w:rFonts w:ascii="Times New Roman" w:hAnsi="Times New Roman"/>
          <w:sz w:val="24"/>
          <w:szCs w:val="24"/>
        </w:rPr>
        <w:t xml:space="preserve"> </w:t>
      </w:r>
      <w:r>
        <w:rPr>
          <w:rFonts w:ascii="Times New Roman" w:hAnsi="Times New Roman"/>
          <w:sz w:val="24"/>
          <w:szCs w:val="24"/>
        </w:rPr>
        <w:t xml:space="preserve">fixed and one roving </w:t>
      </w:r>
      <w:r w:rsidRPr="00037A30">
        <w:rPr>
          <w:rFonts w:ascii="Times New Roman" w:hAnsi="Times New Roman"/>
          <w:sz w:val="24"/>
          <w:szCs w:val="24"/>
        </w:rPr>
        <w:t>water quality monitoring stations within Morro Bay estuary</w:t>
      </w:r>
      <w:r w:rsidR="00FE4960">
        <w:rPr>
          <w:rFonts w:ascii="Times New Roman" w:hAnsi="Times New Roman"/>
          <w:sz w:val="24"/>
          <w:szCs w:val="24"/>
        </w:rPr>
        <w:t xml:space="preserve">. </w:t>
      </w:r>
    </w:p>
    <w:p w:rsidR="00803A3B" w:rsidRDefault="00803A3B" w:rsidP="00482238">
      <w:pPr>
        <w:spacing w:line="360" w:lineRule="auto"/>
        <w:rPr>
          <w:rFonts w:ascii="Times New Roman" w:hAnsi="Times New Roman" w:cs="Times New Roman"/>
          <w:b/>
          <w:sz w:val="24"/>
          <w:szCs w:val="24"/>
        </w:rPr>
      </w:pPr>
      <w:r w:rsidRPr="00803A3B">
        <w:rPr>
          <w:rFonts w:ascii="Times New Roman" w:hAnsi="Times New Roman" w:cs="Times New Roman"/>
          <w:b/>
          <w:sz w:val="24"/>
          <w:szCs w:val="24"/>
        </w:rPr>
        <w:t>Project/ Task Description and Schedule</w:t>
      </w:r>
    </w:p>
    <w:p w:rsidR="00340FBF" w:rsidRDefault="00803A3B" w:rsidP="00482238">
      <w:pPr>
        <w:pStyle w:val="NoSpacing"/>
        <w:spacing w:line="360" w:lineRule="auto"/>
        <w:ind w:firstLine="720"/>
        <w:rPr>
          <w:rFonts w:ascii="Times New Roman" w:hAnsi="Times New Roman"/>
          <w:sz w:val="24"/>
          <w:szCs w:val="24"/>
        </w:rPr>
      </w:pPr>
      <w:r>
        <w:rPr>
          <w:rFonts w:ascii="Times New Roman" w:hAnsi="Times New Roman"/>
          <w:sz w:val="24"/>
          <w:szCs w:val="24"/>
        </w:rPr>
        <w:t xml:space="preserve">To accomplish SLOSEA’s Water Quality initiative, </w:t>
      </w:r>
      <w:r w:rsidR="0092384C">
        <w:rPr>
          <w:rFonts w:ascii="Times New Roman" w:hAnsi="Times New Roman"/>
          <w:sz w:val="24"/>
          <w:szCs w:val="24"/>
        </w:rPr>
        <w:t>4</w:t>
      </w:r>
      <w:r>
        <w:rPr>
          <w:rFonts w:ascii="Times New Roman" w:hAnsi="Times New Roman"/>
          <w:sz w:val="24"/>
          <w:szCs w:val="24"/>
        </w:rPr>
        <w:t xml:space="preserve"> fixed water quality stations have been deployed since 2006 in strategic locations in the Morro Bay estuary</w:t>
      </w:r>
      <w:r w:rsidR="00A743AE">
        <w:rPr>
          <w:rFonts w:ascii="Times New Roman" w:hAnsi="Times New Roman"/>
          <w:sz w:val="24"/>
          <w:szCs w:val="24"/>
        </w:rPr>
        <w:t xml:space="preserve"> (</w:t>
      </w:r>
      <w:ins w:id="16" w:author="Melissa Locke" w:date="2010-08-09T11:15:00Z">
        <w:r w:rsidR="006F2208">
          <w:rPr>
            <w:rFonts w:ascii="Times New Roman" w:hAnsi="Times New Roman"/>
            <w:sz w:val="24"/>
            <w:szCs w:val="24"/>
          </w:rPr>
          <w:t xml:space="preserve">see Station Map) </w:t>
        </w:r>
      </w:ins>
      <w:del w:id="17" w:author="Melissa Locke" w:date="2010-08-09T11:15:00Z">
        <w:r w:rsidR="00A743AE" w:rsidDel="006F2208">
          <w:rPr>
            <w:rFonts w:ascii="Times New Roman" w:hAnsi="Times New Roman"/>
            <w:sz w:val="24"/>
            <w:szCs w:val="24"/>
          </w:rPr>
          <w:delText>Add a Map)</w:delText>
        </w:r>
        <w:r w:rsidR="00FE4960" w:rsidDel="006F2208">
          <w:rPr>
            <w:rFonts w:ascii="Times New Roman" w:hAnsi="Times New Roman"/>
            <w:sz w:val="24"/>
            <w:szCs w:val="24"/>
          </w:rPr>
          <w:delText xml:space="preserve">. </w:delText>
        </w:r>
        <w:r w:rsidDel="006F2208">
          <w:rPr>
            <w:rFonts w:ascii="Times New Roman" w:hAnsi="Times New Roman"/>
            <w:sz w:val="24"/>
            <w:szCs w:val="24"/>
          </w:rPr>
          <w:delText xml:space="preserve"> </w:delText>
        </w:r>
      </w:del>
      <w:r w:rsidR="00E95FDF">
        <w:rPr>
          <w:rFonts w:ascii="Times New Roman" w:hAnsi="Times New Roman"/>
          <w:sz w:val="24"/>
          <w:szCs w:val="24"/>
        </w:rPr>
        <w:t xml:space="preserve">Back Bay, </w:t>
      </w:r>
      <w:r w:rsidR="00340FBF">
        <w:rPr>
          <w:rFonts w:ascii="Times New Roman" w:hAnsi="Times New Roman"/>
          <w:sz w:val="24"/>
          <w:szCs w:val="24"/>
        </w:rPr>
        <w:t>BS1</w:t>
      </w:r>
      <w:r w:rsidR="00E95FDF">
        <w:rPr>
          <w:rFonts w:ascii="Times New Roman" w:hAnsi="Times New Roman"/>
          <w:sz w:val="24"/>
          <w:szCs w:val="24"/>
        </w:rPr>
        <w:t>,</w:t>
      </w:r>
      <w:r w:rsidR="00340FBF">
        <w:rPr>
          <w:rFonts w:ascii="Times New Roman" w:hAnsi="Times New Roman"/>
          <w:sz w:val="24"/>
          <w:szCs w:val="24"/>
        </w:rPr>
        <w:t xml:space="preserve"> </w:t>
      </w:r>
      <w:r w:rsidR="00340FBF" w:rsidRPr="00037A30">
        <w:rPr>
          <w:rFonts w:ascii="Times New Roman" w:hAnsi="Times New Roman"/>
          <w:sz w:val="24"/>
          <w:szCs w:val="24"/>
        </w:rPr>
        <w:t xml:space="preserve">was the first station installed on December 21, </w:t>
      </w:r>
      <w:r w:rsidR="00340FBF" w:rsidRPr="00E95FDF">
        <w:rPr>
          <w:rFonts w:ascii="Times New Roman" w:hAnsi="Times New Roman"/>
          <w:sz w:val="24"/>
          <w:szCs w:val="24"/>
        </w:rPr>
        <w:t>2006</w:t>
      </w:r>
      <w:r w:rsidR="00FE4960">
        <w:rPr>
          <w:rFonts w:ascii="Times New Roman" w:hAnsi="Times New Roman"/>
          <w:sz w:val="24"/>
          <w:szCs w:val="24"/>
        </w:rPr>
        <w:t>.  BS1</w:t>
      </w:r>
      <w:r w:rsidR="00340FBF" w:rsidRPr="00E95FDF">
        <w:rPr>
          <w:rFonts w:ascii="Times New Roman" w:hAnsi="Times New Roman"/>
          <w:sz w:val="24"/>
          <w:szCs w:val="24"/>
        </w:rPr>
        <w:t xml:space="preserve"> is located at the back of the estuary</w:t>
      </w:r>
      <w:r w:rsidR="00FE4960">
        <w:rPr>
          <w:rFonts w:ascii="Times New Roman" w:hAnsi="Times New Roman"/>
          <w:sz w:val="24"/>
          <w:szCs w:val="24"/>
        </w:rPr>
        <w:t xml:space="preserve"> to provide data in a lower tidal-flushed region </w:t>
      </w:r>
      <w:r w:rsidR="00FE4960" w:rsidRPr="00E95FDF">
        <w:rPr>
          <w:rFonts w:ascii="Times New Roman" w:hAnsi="Times New Roman"/>
          <w:sz w:val="24"/>
          <w:szCs w:val="24"/>
        </w:rPr>
        <w:t>(35°20</w:t>
      </w:r>
      <w:r w:rsidR="00FE4960">
        <w:rPr>
          <w:rFonts w:ascii="Times New Roman" w:hAnsi="Times New Roman"/>
          <w:sz w:val="24"/>
          <w:szCs w:val="24"/>
        </w:rPr>
        <w:t xml:space="preserve">. </w:t>
      </w:r>
      <w:r w:rsidR="00FE4960" w:rsidRPr="00E95FDF">
        <w:rPr>
          <w:rFonts w:ascii="Times New Roman" w:hAnsi="Times New Roman"/>
          <w:sz w:val="24"/>
          <w:szCs w:val="24"/>
        </w:rPr>
        <w:t>029' N, 120°50</w:t>
      </w:r>
      <w:r w:rsidR="00FE4960">
        <w:rPr>
          <w:rFonts w:ascii="Times New Roman" w:hAnsi="Times New Roman"/>
          <w:sz w:val="24"/>
          <w:szCs w:val="24"/>
        </w:rPr>
        <w:t xml:space="preserve">. </w:t>
      </w:r>
      <w:r w:rsidR="00FE4960" w:rsidRPr="00E95FDF">
        <w:rPr>
          <w:rFonts w:ascii="Times New Roman" w:hAnsi="Times New Roman"/>
          <w:sz w:val="24"/>
          <w:szCs w:val="24"/>
        </w:rPr>
        <w:t>835' W)</w:t>
      </w:r>
      <w:r w:rsidR="00FE4960">
        <w:rPr>
          <w:rFonts w:ascii="Times New Roman" w:hAnsi="Times New Roman"/>
          <w:sz w:val="24"/>
          <w:szCs w:val="24"/>
        </w:rPr>
        <w:t>.  BS1 is the only station without</w:t>
      </w:r>
      <w:r w:rsidR="00340FBF" w:rsidRPr="00E95FDF">
        <w:rPr>
          <w:rFonts w:ascii="Times New Roman" w:hAnsi="Times New Roman"/>
          <w:sz w:val="24"/>
          <w:szCs w:val="24"/>
        </w:rPr>
        <w:t xml:space="preserve"> a current profiler</w:t>
      </w:r>
      <w:r w:rsidR="00FE4960">
        <w:rPr>
          <w:rFonts w:ascii="Times New Roman" w:hAnsi="Times New Roman"/>
          <w:sz w:val="24"/>
          <w:szCs w:val="24"/>
        </w:rPr>
        <w:t xml:space="preserve">. </w:t>
      </w:r>
      <w:r w:rsidR="00E95FDF" w:rsidRPr="00E95FDF">
        <w:rPr>
          <w:rFonts w:ascii="Times New Roman" w:hAnsi="Times New Roman"/>
          <w:sz w:val="24"/>
          <w:szCs w:val="24"/>
        </w:rPr>
        <w:t xml:space="preserve">Bay Mouth, </w:t>
      </w:r>
      <w:r w:rsidR="00340FBF" w:rsidRPr="00E95FDF">
        <w:rPr>
          <w:rFonts w:ascii="Times New Roman" w:hAnsi="Times New Roman"/>
          <w:sz w:val="24"/>
          <w:szCs w:val="24"/>
        </w:rPr>
        <w:t>BM1</w:t>
      </w:r>
      <w:r w:rsidR="00E95FDF" w:rsidRPr="00E95FDF">
        <w:rPr>
          <w:rFonts w:ascii="Times New Roman" w:hAnsi="Times New Roman"/>
          <w:sz w:val="24"/>
          <w:szCs w:val="24"/>
        </w:rPr>
        <w:t>,</w:t>
      </w:r>
      <w:r w:rsidR="00340FBF" w:rsidRPr="00E95FDF">
        <w:rPr>
          <w:rFonts w:ascii="Times New Roman" w:hAnsi="Times New Roman"/>
          <w:sz w:val="24"/>
          <w:szCs w:val="24"/>
        </w:rPr>
        <w:t xml:space="preserve"> was installed on April 4, 2007, and is located near the mouth of the estuary and mounted to a Coast Guard </w:t>
      </w:r>
      <w:r w:rsidR="00E95FDF" w:rsidRPr="00E95FDF">
        <w:rPr>
          <w:rFonts w:ascii="Times New Roman" w:hAnsi="Times New Roman"/>
          <w:sz w:val="24"/>
          <w:szCs w:val="24"/>
        </w:rPr>
        <w:t>T-P</w:t>
      </w:r>
      <w:r w:rsidR="00340FBF" w:rsidRPr="00E95FDF">
        <w:rPr>
          <w:rFonts w:ascii="Times New Roman" w:hAnsi="Times New Roman"/>
          <w:sz w:val="24"/>
          <w:szCs w:val="24"/>
        </w:rPr>
        <w:t>ier</w:t>
      </w:r>
      <w:r w:rsidR="00E95FDF" w:rsidRPr="00E95FDF">
        <w:rPr>
          <w:rFonts w:ascii="Times New Roman" w:hAnsi="Times New Roman"/>
          <w:sz w:val="24"/>
          <w:szCs w:val="24"/>
        </w:rPr>
        <w:t xml:space="preserve"> (35°22</w:t>
      </w:r>
      <w:r w:rsidR="00FE4960">
        <w:rPr>
          <w:rFonts w:ascii="Times New Roman" w:hAnsi="Times New Roman"/>
          <w:sz w:val="24"/>
          <w:szCs w:val="24"/>
        </w:rPr>
        <w:t xml:space="preserve">. </w:t>
      </w:r>
      <w:r w:rsidR="00E95FDF" w:rsidRPr="00E95FDF">
        <w:rPr>
          <w:rFonts w:ascii="Times New Roman" w:hAnsi="Times New Roman"/>
          <w:sz w:val="24"/>
          <w:szCs w:val="24"/>
        </w:rPr>
        <w:t>251' N, 120°51</w:t>
      </w:r>
      <w:r w:rsidR="00FE4960">
        <w:rPr>
          <w:rFonts w:ascii="Times New Roman" w:hAnsi="Times New Roman"/>
          <w:sz w:val="24"/>
          <w:szCs w:val="24"/>
        </w:rPr>
        <w:t xml:space="preserve">. </w:t>
      </w:r>
      <w:r w:rsidR="00E95FDF" w:rsidRPr="00E95FDF">
        <w:rPr>
          <w:rFonts w:ascii="Times New Roman" w:hAnsi="Times New Roman"/>
          <w:sz w:val="24"/>
          <w:szCs w:val="24"/>
        </w:rPr>
        <w:t>535' W)</w:t>
      </w:r>
      <w:r w:rsidR="00FE4960">
        <w:rPr>
          <w:rFonts w:ascii="Times New Roman" w:hAnsi="Times New Roman"/>
          <w:sz w:val="24"/>
          <w:szCs w:val="24"/>
        </w:rPr>
        <w:t xml:space="preserve">. </w:t>
      </w:r>
      <w:r w:rsidR="00340FBF" w:rsidRPr="00E95FDF">
        <w:rPr>
          <w:rFonts w:ascii="Times New Roman" w:hAnsi="Times New Roman"/>
          <w:sz w:val="24"/>
          <w:szCs w:val="24"/>
        </w:rPr>
        <w:t>BM1 provides a critical location, since large volumes of water flow in front of the stations four times a day</w:t>
      </w:r>
      <w:r w:rsidR="00FE4960">
        <w:rPr>
          <w:rFonts w:ascii="Times New Roman" w:hAnsi="Times New Roman"/>
          <w:sz w:val="24"/>
          <w:szCs w:val="24"/>
        </w:rPr>
        <w:t xml:space="preserve">. </w:t>
      </w:r>
      <w:r w:rsidR="00340FBF" w:rsidRPr="00E95FDF">
        <w:rPr>
          <w:rFonts w:ascii="Times New Roman" w:hAnsi="Times New Roman"/>
          <w:sz w:val="24"/>
          <w:szCs w:val="24"/>
        </w:rPr>
        <w:t xml:space="preserve"> CM1 is located at the confluence of </w:t>
      </w:r>
      <w:proofErr w:type="spellStart"/>
      <w:r w:rsidR="00340FBF" w:rsidRPr="00E95FDF">
        <w:rPr>
          <w:rFonts w:ascii="Times New Roman" w:hAnsi="Times New Roman"/>
          <w:sz w:val="24"/>
          <w:szCs w:val="24"/>
        </w:rPr>
        <w:t>Chorro</w:t>
      </w:r>
      <w:proofErr w:type="spellEnd"/>
      <w:r w:rsidR="00340FBF" w:rsidRPr="00E95FDF">
        <w:rPr>
          <w:rFonts w:ascii="Times New Roman" w:hAnsi="Times New Roman"/>
          <w:sz w:val="24"/>
          <w:szCs w:val="24"/>
        </w:rPr>
        <w:t xml:space="preserve"> and Los Osos Creeks, and it was installed on November 26, 2007</w:t>
      </w:r>
      <w:r w:rsidR="00E95FDF" w:rsidRPr="00E95FDF">
        <w:rPr>
          <w:rFonts w:ascii="Times New Roman" w:hAnsi="Times New Roman"/>
          <w:sz w:val="24"/>
          <w:szCs w:val="24"/>
        </w:rPr>
        <w:t xml:space="preserve"> (35°20</w:t>
      </w:r>
      <w:r w:rsidR="00FE4960">
        <w:rPr>
          <w:rFonts w:ascii="Times New Roman" w:hAnsi="Times New Roman"/>
          <w:sz w:val="24"/>
          <w:szCs w:val="24"/>
        </w:rPr>
        <w:t xml:space="preserve">. </w:t>
      </w:r>
      <w:r w:rsidR="00E95FDF" w:rsidRPr="00E95FDF">
        <w:rPr>
          <w:rFonts w:ascii="Times New Roman" w:hAnsi="Times New Roman"/>
          <w:sz w:val="24"/>
          <w:szCs w:val="24"/>
        </w:rPr>
        <w:t>284' N, 120°49</w:t>
      </w:r>
      <w:r w:rsidR="00FE4960">
        <w:rPr>
          <w:rFonts w:ascii="Times New Roman" w:hAnsi="Times New Roman"/>
          <w:sz w:val="24"/>
          <w:szCs w:val="24"/>
        </w:rPr>
        <w:t xml:space="preserve">. </w:t>
      </w:r>
      <w:r w:rsidR="00E95FDF" w:rsidRPr="00E95FDF">
        <w:rPr>
          <w:rFonts w:ascii="Times New Roman" w:hAnsi="Times New Roman"/>
          <w:sz w:val="24"/>
          <w:szCs w:val="24"/>
        </w:rPr>
        <w:t>950' W)</w:t>
      </w:r>
      <w:r w:rsidR="00FE4960">
        <w:rPr>
          <w:rFonts w:ascii="Times New Roman" w:hAnsi="Times New Roman"/>
          <w:sz w:val="24"/>
          <w:szCs w:val="24"/>
        </w:rPr>
        <w:t xml:space="preserve">. </w:t>
      </w:r>
      <w:r w:rsidR="00340FBF" w:rsidRPr="00E95FDF">
        <w:rPr>
          <w:rFonts w:ascii="Times New Roman" w:hAnsi="Times New Roman"/>
          <w:sz w:val="24"/>
          <w:szCs w:val="24"/>
        </w:rPr>
        <w:t>This location captures combined signals from both creeks</w:t>
      </w:r>
      <w:r w:rsidR="00FE4960">
        <w:rPr>
          <w:rFonts w:ascii="Times New Roman" w:hAnsi="Times New Roman"/>
          <w:sz w:val="24"/>
          <w:szCs w:val="24"/>
        </w:rPr>
        <w:t xml:space="preserve">. </w:t>
      </w:r>
      <w:r w:rsidR="0092384C" w:rsidRPr="00E95FDF">
        <w:rPr>
          <w:rFonts w:ascii="Times New Roman" w:hAnsi="Times New Roman"/>
          <w:sz w:val="24"/>
          <w:szCs w:val="24"/>
        </w:rPr>
        <w:t xml:space="preserve"> CM2 was installed on November 20, 2007 in </w:t>
      </w:r>
      <w:proofErr w:type="spellStart"/>
      <w:r w:rsidR="0092384C" w:rsidRPr="00E95FDF">
        <w:rPr>
          <w:rFonts w:ascii="Times New Roman" w:hAnsi="Times New Roman"/>
          <w:sz w:val="24"/>
          <w:szCs w:val="24"/>
        </w:rPr>
        <w:t>Chorro</w:t>
      </w:r>
      <w:proofErr w:type="spellEnd"/>
      <w:r w:rsidR="0092384C" w:rsidRPr="00E95FDF">
        <w:rPr>
          <w:rFonts w:ascii="Times New Roman" w:hAnsi="Times New Roman"/>
          <w:sz w:val="24"/>
          <w:szCs w:val="24"/>
        </w:rPr>
        <w:t xml:space="preserve"> Creek</w:t>
      </w:r>
      <w:r w:rsidR="00E95FDF" w:rsidRPr="00E95FDF">
        <w:rPr>
          <w:rFonts w:ascii="Times New Roman" w:hAnsi="Times New Roman"/>
          <w:sz w:val="24"/>
          <w:szCs w:val="24"/>
        </w:rPr>
        <w:t xml:space="preserve"> (35°20</w:t>
      </w:r>
      <w:r w:rsidR="00FE4960">
        <w:rPr>
          <w:rFonts w:ascii="Times New Roman" w:hAnsi="Times New Roman"/>
          <w:sz w:val="24"/>
          <w:szCs w:val="24"/>
        </w:rPr>
        <w:t xml:space="preserve">. </w:t>
      </w:r>
      <w:r w:rsidR="00E95FDF" w:rsidRPr="00E95FDF">
        <w:rPr>
          <w:rFonts w:ascii="Times New Roman" w:hAnsi="Times New Roman"/>
          <w:sz w:val="24"/>
          <w:szCs w:val="24"/>
        </w:rPr>
        <w:t>535' N, 120°49</w:t>
      </w:r>
      <w:r w:rsidR="00FE4960">
        <w:rPr>
          <w:rFonts w:ascii="Times New Roman" w:hAnsi="Times New Roman"/>
          <w:sz w:val="24"/>
          <w:szCs w:val="24"/>
        </w:rPr>
        <w:t xml:space="preserve">. </w:t>
      </w:r>
      <w:r w:rsidR="00E95FDF" w:rsidRPr="00E95FDF">
        <w:rPr>
          <w:rFonts w:ascii="Times New Roman" w:hAnsi="Times New Roman"/>
          <w:sz w:val="24"/>
          <w:szCs w:val="24"/>
        </w:rPr>
        <w:t>691' W)</w:t>
      </w:r>
      <w:r w:rsidR="00FE4960">
        <w:rPr>
          <w:rFonts w:ascii="Times New Roman" w:hAnsi="Times New Roman"/>
          <w:sz w:val="24"/>
          <w:szCs w:val="24"/>
        </w:rPr>
        <w:t xml:space="preserve">. </w:t>
      </w:r>
      <w:r w:rsidR="0092384C" w:rsidRPr="00E95FDF">
        <w:rPr>
          <w:rFonts w:ascii="Times New Roman" w:hAnsi="Times New Roman"/>
          <w:sz w:val="24"/>
          <w:szCs w:val="24"/>
        </w:rPr>
        <w:t xml:space="preserve"> CM2 was retired on March 23, 2009</w:t>
      </w:r>
      <w:r w:rsidR="00FE4960">
        <w:rPr>
          <w:rFonts w:ascii="Times New Roman" w:hAnsi="Times New Roman"/>
          <w:sz w:val="24"/>
          <w:szCs w:val="24"/>
        </w:rPr>
        <w:t xml:space="preserve">. </w:t>
      </w:r>
      <w:r w:rsidR="0092384C" w:rsidRPr="00E95FDF">
        <w:rPr>
          <w:rFonts w:ascii="Times New Roman" w:hAnsi="Times New Roman"/>
          <w:sz w:val="24"/>
          <w:szCs w:val="24"/>
        </w:rPr>
        <w:t>Since the retirement of CM2, the sensors have been redeployed as a</w:t>
      </w:r>
      <w:r w:rsidR="0092384C">
        <w:rPr>
          <w:rFonts w:ascii="Times New Roman" w:hAnsi="Times New Roman"/>
          <w:sz w:val="24"/>
          <w:szCs w:val="24"/>
        </w:rPr>
        <w:t xml:space="preserve"> roving survey unit, RV1</w:t>
      </w:r>
      <w:r w:rsidR="00FE4960">
        <w:rPr>
          <w:rFonts w:ascii="Times New Roman" w:hAnsi="Times New Roman"/>
          <w:sz w:val="24"/>
          <w:szCs w:val="24"/>
        </w:rPr>
        <w:t xml:space="preserve">. </w:t>
      </w:r>
      <w:r w:rsidR="0092384C">
        <w:rPr>
          <w:rFonts w:ascii="Times New Roman" w:hAnsi="Times New Roman"/>
          <w:sz w:val="24"/>
          <w:szCs w:val="24"/>
        </w:rPr>
        <w:t>RV1 deployed during slack tide survey missions to sample the surface water characteristics and the spatial patterns between the fixed stations in the estuary</w:t>
      </w:r>
      <w:r w:rsidR="00FE4960">
        <w:rPr>
          <w:rFonts w:ascii="Times New Roman" w:hAnsi="Times New Roman"/>
          <w:sz w:val="24"/>
          <w:szCs w:val="24"/>
        </w:rPr>
        <w:t xml:space="preserve">. </w:t>
      </w:r>
    </w:p>
    <w:p w:rsidR="00D648EA" w:rsidRDefault="002511B8" w:rsidP="00482238">
      <w:pPr>
        <w:pStyle w:val="NoSpacing"/>
        <w:spacing w:line="360" w:lineRule="auto"/>
        <w:ind w:firstLine="720"/>
        <w:rPr>
          <w:ins w:id="18" w:author="Melissa Locke" w:date="2010-08-09T11:15:00Z"/>
          <w:rFonts w:ascii="Times New Roman" w:hAnsi="Times New Roman"/>
          <w:sz w:val="24"/>
          <w:szCs w:val="24"/>
        </w:rPr>
      </w:pPr>
      <w:r>
        <w:rPr>
          <w:rFonts w:ascii="Times New Roman" w:hAnsi="Times New Roman"/>
          <w:sz w:val="24"/>
          <w:szCs w:val="24"/>
        </w:rPr>
        <w:t xml:space="preserve">Each water quality station was designed in collaboration with </w:t>
      </w:r>
      <w:proofErr w:type="spellStart"/>
      <w:r>
        <w:rPr>
          <w:rFonts w:ascii="Times New Roman" w:hAnsi="Times New Roman"/>
          <w:sz w:val="24"/>
          <w:szCs w:val="24"/>
        </w:rPr>
        <w:t>Satlantic</w:t>
      </w:r>
      <w:proofErr w:type="spellEnd"/>
      <w:r>
        <w:rPr>
          <w:rFonts w:ascii="Times New Roman" w:hAnsi="Times New Roman"/>
          <w:sz w:val="24"/>
          <w:szCs w:val="24"/>
        </w:rPr>
        <w:t>, Inc</w:t>
      </w:r>
      <w:r w:rsidR="00425EAD">
        <w:rPr>
          <w:rFonts w:ascii="Times New Roman" w:hAnsi="Times New Roman"/>
          <w:sz w:val="24"/>
          <w:szCs w:val="24"/>
        </w:rPr>
        <w:t xml:space="preserve"> and modeled after the</w:t>
      </w:r>
      <w:r w:rsidR="00425EAD" w:rsidRPr="00037A30">
        <w:rPr>
          <w:rFonts w:ascii="Times New Roman" w:hAnsi="Times New Roman"/>
          <w:sz w:val="24"/>
          <w:szCs w:val="24"/>
        </w:rPr>
        <w:t xml:space="preserve"> Land/Ocean Biogeochemical Observatory (LOBO) mooring system developed by Monterey Bay Aquarium Research Institute (MBARI)</w:t>
      </w:r>
      <w:r w:rsidR="00FE4960">
        <w:rPr>
          <w:rFonts w:ascii="Times New Roman" w:hAnsi="Times New Roman"/>
          <w:sz w:val="24"/>
          <w:szCs w:val="24"/>
        </w:rPr>
        <w:t xml:space="preserve">. Each fixed water quality station is composed of a </w:t>
      </w:r>
      <w:r w:rsidR="00FE4960" w:rsidRPr="00037A30">
        <w:rPr>
          <w:rFonts w:ascii="Times New Roman" w:hAnsi="Times New Roman"/>
          <w:sz w:val="24"/>
          <w:szCs w:val="24"/>
        </w:rPr>
        <w:t xml:space="preserve">solar powered battery, </w:t>
      </w:r>
      <w:r w:rsidR="00FE4960">
        <w:rPr>
          <w:rFonts w:ascii="Times New Roman" w:hAnsi="Times New Roman"/>
          <w:sz w:val="24"/>
          <w:szCs w:val="24"/>
        </w:rPr>
        <w:t>antenna, GSM Cellular Modem</w:t>
      </w:r>
      <w:r w:rsidR="00FE4960" w:rsidRPr="00037A30">
        <w:rPr>
          <w:rFonts w:ascii="Times New Roman" w:hAnsi="Times New Roman"/>
          <w:sz w:val="24"/>
          <w:szCs w:val="24"/>
        </w:rPr>
        <w:t xml:space="preserve">, </w:t>
      </w:r>
      <w:proofErr w:type="spellStart"/>
      <w:r w:rsidR="00FE4960" w:rsidRPr="00037A30">
        <w:rPr>
          <w:rFonts w:ascii="Times New Roman" w:hAnsi="Times New Roman"/>
          <w:sz w:val="24"/>
          <w:szCs w:val="24"/>
        </w:rPr>
        <w:t>Satlantic</w:t>
      </w:r>
      <w:proofErr w:type="spellEnd"/>
      <w:r w:rsidR="00FE4960" w:rsidRPr="00037A30">
        <w:rPr>
          <w:rFonts w:ascii="Times New Roman" w:hAnsi="Times New Roman"/>
          <w:sz w:val="24"/>
          <w:szCs w:val="24"/>
        </w:rPr>
        <w:t xml:space="preserve"> STOR-X data logger, Sea-Bird CTD sensor, </w:t>
      </w:r>
      <w:proofErr w:type="spellStart"/>
      <w:r w:rsidR="00FE4960" w:rsidRPr="00037A30">
        <w:rPr>
          <w:rFonts w:ascii="Times New Roman" w:hAnsi="Times New Roman"/>
          <w:sz w:val="24"/>
          <w:szCs w:val="24"/>
        </w:rPr>
        <w:t>Satlantic</w:t>
      </w:r>
      <w:proofErr w:type="spellEnd"/>
      <w:r w:rsidR="00FE4960" w:rsidRPr="00037A30">
        <w:rPr>
          <w:rFonts w:ascii="Times New Roman" w:hAnsi="Times New Roman"/>
          <w:sz w:val="24"/>
          <w:szCs w:val="24"/>
        </w:rPr>
        <w:t xml:space="preserve"> ISUS-X nitrate sensor, WET Labs </w:t>
      </w:r>
      <w:r w:rsidR="00FE4960">
        <w:rPr>
          <w:rFonts w:ascii="Times New Roman" w:hAnsi="Times New Roman"/>
          <w:sz w:val="24"/>
          <w:szCs w:val="24"/>
        </w:rPr>
        <w:t xml:space="preserve">Turbidity and </w:t>
      </w:r>
      <w:proofErr w:type="spellStart"/>
      <w:r w:rsidR="00FE4960" w:rsidRPr="00037A30">
        <w:rPr>
          <w:rFonts w:ascii="Times New Roman" w:hAnsi="Times New Roman"/>
          <w:sz w:val="24"/>
          <w:szCs w:val="24"/>
        </w:rPr>
        <w:t>Fluorometer</w:t>
      </w:r>
      <w:proofErr w:type="spellEnd"/>
      <w:r w:rsidR="00FE4960" w:rsidRPr="00037A30">
        <w:rPr>
          <w:rFonts w:ascii="Times New Roman" w:hAnsi="Times New Roman"/>
          <w:sz w:val="24"/>
          <w:szCs w:val="24"/>
        </w:rPr>
        <w:t xml:space="preserve">, </w:t>
      </w:r>
      <w:proofErr w:type="spellStart"/>
      <w:r w:rsidR="00FE4960" w:rsidRPr="00037A30">
        <w:rPr>
          <w:rFonts w:ascii="Times New Roman" w:hAnsi="Times New Roman"/>
          <w:sz w:val="24"/>
          <w:szCs w:val="24"/>
        </w:rPr>
        <w:t>Aanderaa</w:t>
      </w:r>
      <w:proofErr w:type="spellEnd"/>
      <w:r w:rsidR="00FE4960" w:rsidRPr="00037A30">
        <w:rPr>
          <w:rFonts w:ascii="Times New Roman" w:hAnsi="Times New Roman"/>
          <w:sz w:val="24"/>
          <w:szCs w:val="24"/>
        </w:rPr>
        <w:t xml:space="preserve"> Oxygen </w:t>
      </w:r>
      <w:proofErr w:type="spellStart"/>
      <w:r w:rsidR="00FE4960" w:rsidRPr="00037A30">
        <w:rPr>
          <w:rFonts w:ascii="Times New Roman" w:hAnsi="Times New Roman"/>
          <w:sz w:val="24"/>
          <w:szCs w:val="24"/>
        </w:rPr>
        <w:t>Optode</w:t>
      </w:r>
      <w:proofErr w:type="spellEnd"/>
      <w:r w:rsidR="00FE4960" w:rsidRPr="00037A30">
        <w:rPr>
          <w:rFonts w:ascii="Times New Roman" w:hAnsi="Times New Roman"/>
          <w:sz w:val="24"/>
          <w:szCs w:val="24"/>
        </w:rPr>
        <w:t>, and Nortek Current Profiler (</w:t>
      </w:r>
      <w:r w:rsidR="00FE4960" w:rsidRPr="00A743AE">
        <w:rPr>
          <w:rFonts w:ascii="Times New Roman" w:hAnsi="Times New Roman"/>
          <w:sz w:val="24"/>
          <w:szCs w:val="24"/>
        </w:rPr>
        <w:t xml:space="preserve">Morro Bay Monitoring Station </w:t>
      </w:r>
      <w:proofErr w:type="spellStart"/>
      <w:r w:rsidR="00FE4960" w:rsidRPr="00A743AE">
        <w:rPr>
          <w:rFonts w:ascii="Times New Roman" w:hAnsi="Times New Roman"/>
          <w:sz w:val="24"/>
          <w:szCs w:val="24"/>
        </w:rPr>
        <w:t>Diagram</w:t>
      </w:r>
      <w:r w:rsidR="00FE4960">
        <w:rPr>
          <w:rFonts w:ascii="Times New Roman" w:hAnsi="Times New Roman"/>
          <w:sz w:val="24"/>
          <w:szCs w:val="24"/>
        </w:rPr>
        <w:t>.</w:t>
      </w:r>
      <w:r w:rsidR="00FE4960" w:rsidRPr="00A743AE">
        <w:rPr>
          <w:rFonts w:ascii="Times New Roman" w:hAnsi="Times New Roman"/>
          <w:sz w:val="24"/>
          <w:szCs w:val="24"/>
        </w:rPr>
        <w:t>pdf</w:t>
      </w:r>
      <w:proofErr w:type="spellEnd"/>
      <w:r w:rsidR="00FE4960" w:rsidRPr="00037A30">
        <w:rPr>
          <w:rFonts w:ascii="Times New Roman" w:hAnsi="Times New Roman"/>
          <w:sz w:val="24"/>
          <w:szCs w:val="24"/>
        </w:rPr>
        <w:t>)</w:t>
      </w:r>
      <w:r w:rsidR="00FE4960">
        <w:rPr>
          <w:rFonts w:ascii="Times New Roman" w:hAnsi="Times New Roman"/>
          <w:sz w:val="24"/>
          <w:szCs w:val="24"/>
        </w:rPr>
        <w:t xml:space="preserve">. </w:t>
      </w:r>
      <w:r w:rsidR="00340FBF">
        <w:rPr>
          <w:rFonts w:ascii="Times New Roman" w:hAnsi="Times New Roman"/>
          <w:sz w:val="24"/>
          <w:szCs w:val="24"/>
        </w:rPr>
        <w:t xml:space="preserve">As of </w:t>
      </w:r>
      <w:r w:rsidR="00C602AA">
        <w:rPr>
          <w:rFonts w:ascii="Times New Roman" w:hAnsi="Times New Roman"/>
          <w:sz w:val="24"/>
          <w:szCs w:val="24"/>
        </w:rPr>
        <w:t>October 6</w:t>
      </w:r>
      <w:r w:rsidR="00340FBF">
        <w:rPr>
          <w:rFonts w:ascii="Times New Roman" w:hAnsi="Times New Roman"/>
          <w:sz w:val="24"/>
          <w:szCs w:val="24"/>
        </w:rPr>
        <w:t xml:space="preserve">, 2009, BS1 </w:t>
      </w:r>
      <w:r w:rsidR="00C602AA">
        <w:rPr>
          <w:rFonts w:ascii="Times New Roman" w:hAnsi="Times New Roman"/>
          <w:sz w:val="24"/>
          <w:szCs w:val="24"/>
        </w:rPr>
        <w:t>holds</w:t>
      </w:r>
      <w:r w:rsidR="00340FBF">
        <w:rPr>
          <w:rFonts w:ascii="Times New Roman" w:hAnsi="Times New Roman"/>
          <w:sz w:val="24"/>
          <w:szCs w:val="24"/>
        </w:rPr>
        <w:t xml:space="preserve"> a </w:t>
      </w:r>
      <w:proofErr w:type="spellStart"/>
      <w:r w:rsidR="00340FBF">
        <w:rPr>
          <w:rFonts w:ascii="Times New Roman" w:hAnsi="Times New Roman"/>
          <w:sz w:val="24"/>
          <w:szCs w:val="24"/>
        </w:rPr>
        <w:t>Novalynx</w:t>
      </w:r>
      <w:proofErr w:type="spellEnd"/>
      <w:r w:rsidR="00340FBF">
        <w:rPr>
          <w:rFonts w:ascii="Times New Roman" w:hAnsi="Times New Roman"/>
          <w:sz w:val="24"/>
          <w:szCs w:val="24"/>
        </w:rPr>
        <w:t xml:space="preserve"> meteorological station</w:t>
      </w:r>
      <w:r w:rsidR="00FE4960">
        <w:rPr>
          <w:rFonts w:ascii="Times New Roman" w:hAnsi="Times New Roman"/>
          <w:sz w:val="24"/>
          <w:szCs w:val="24"/>
        </w:rPr>
        <w:t xml:space="preserve">. </w:t>
      </w:r>
      <w:r w:rsidR="00D648EA">
        <w:rPr>
          <w:rFonts w:ascii="Times New Roman" w:hAnsi="Times New Roman"/>
          <w:sz w:val="24"/>
          <w:szCs w:val="24"/>
        </w:rPr>
        <w:t>Each station</w:t>
      </w:r>
      <w:r w:rsidR="00340FBF" w:rsidRPr="00037A30">
        <w:rPr>
          <w:rFonts w:ascii="Times New Roman" w:hAnsi="Times New Roman"/>
          <w:sz w:val="24"/>
          <w:szCs w:val="24"/>
        </w:rPr>
        <w:t xml:space="preserve"> turn</w:t>
      </w:r>
      <w:r w:rsidR="00D648EA">
        <w:rPr>
          <w:rFonts w:ascii="Times New Roman" w:hAnsi="Times New Roman"/>
          <w:sz w:val="24"/>
          <w:szCs w:val="24"/>
        </w:rPr>
        <w:t>s</w:t>
      </w:r>
      <w:r w:rsidR="00340FBF" w:rsidRPr="00037A30">
        <w:rPr>
          <w:rFonts w:ascii="Times New Roman" w:hAnsi="Times New Roman"/>
          <w:sz w:val="24"/>
          <w:szCs w:val="24"/>
        </w:rPr>
        <w:t xml:space="preserve"> on every 15 minutes, collect data for 2 minutes, and send raw data to a Cal Poly Server for processing</w:t>
      </w:r>
      <w:r w:rsidR="00FE4960">
        <w:rPr>
          <w:rFonts w:ascii="Times New Roman" w:hAnsi="Times New Roman"/>
          <w:sz w:val="24"/>
          <w:szCs w:val="24"/>
        </w:rPr>
        <w:t xml:space="preserve">. </w:t>
      </w:r>
      <w:r w:rsidR="00FE4960" w:rsidRPr="00037A30">
        <w:rPr>
          <w:rFonts w:ascii="Times New Roman" w:hAnsi="Times New Roman"/>
          <w:sz w:val="24"/>
          <w:szCs w:val="24"/>
        </w:rPr>
        <w:t>Processed data is uploaded on the SLOSEA website for general public access (</w:t>
      </w:r>
      <w:hyperlink r:id="rId8" w:history="1">
        <w:r w:rsidR="00FE4960" w:rsidRPr="00037A30">
          <w:rPr>
            <w:rStyle w:val="Hyperlink"/>
            <w:rFonts w:ascii="Times New Roman" w:hAnsi="Times New Roman"/>
            <w:sz w:val="24"/>
            <w:szCs w:val="24"/>
          </w:rPr>
          <w:t>www</w:t>
        </w:r>
        <w:r w:rsidR="00FE4960">
          <w:rPr>
            <w:rStyle w:val="Hyperlink"/>
            <w:rFonts w:ascii="Times New Roman" w:hAnsi="Times New Roman"/>
            <w:sz w:val="24"/>
            <w:szCs w:val="24"/>
          </w:rPr>
          <w:t>.</w:t>
        </w:r>
        <w:r w:rsidR="00FE4960" w:rsidRPr="00037A30">
          <w:rPr>
            <w:rStyle w:val="Hyperlink"/>
            <w:rFonts w:ascii="Times New Roman" w:hAnsi="Times New Roman"/>
            <w:sz w:val="24"/>
            <w:szCs w:val="24"/>
          </w:rPr>
          <w:t>slosea</w:t>
        </w:r>
        <w:r w:rsidR="00FE4960">
          <w:rPr>
            <w:rStyle w:val="Hyperlink"/>
            <w:rFonts w:ascii="Times New Roman" w:hAnsi="Times New Roman"/>
            <w:sz w:val="24"/>
            <w:szCs w:val="24"/>
          </w:rPr>
          <w:t>.</w:t>
        </w:r>
        <w:r w:rsidR="00FE4960" w:rsidRPr="00037A30">
          <w:rPr>
            <w:rStyle w:val="Hyperlink"/>
            <w:rFonts w:ascii="Times New Roman" w:hAnsi="Times New Roman"/>
            <w:sz w:val="24"/>
            <w:szCs w:val="24"/>
          </w:rPr>
          <w:t>org</w:t>
        </w:r>
      </w:hyperlink>
      <w:r w:rsidR="00FE4960" w:rsidRPr="00037A30">
        <w:rPr>
          <w:rFonts w:ascii="Times New Roman" w:hAnsi="Times New Roman"/>
          <w:sz w:val="24"/>
          <w:szCs w:val="24"/>
        </w:rPr>
        <w:t>)</w:t>
      </w:r>
      <w:r w:rsidR="00FE4960">
        <w:rPr>
          <w:rFonts w:ascii="Times New Roman" w:hAnsi="Times New Roman"/>
          <w:sz w:val="24"/>
          <w:szCs w:val="24"/>
        </w:rPr>
        <w:t xml:space="preserve">. </w:t>
      </w:r>
    </w:p>
    <w:p w:rsidR="006F2208" w:rsidRDefault="006F2208" w:rsidP="00482238">
      <w:pPr>
        <w:pStyle w:val="NoSpacing"/>
        <w:numPr>
          <w:ins w:id="19" w:author="Melissa Locke" w:date="2010-08-09T11:15:00Z"/>
        </w:numPr>
        <w:spacing w:line="360" w:lineRule="auto"/>
        <w:ind w:firstLine="720"/>
        <w:rPr>
          <w:rFonts w:ascii="Times New Roman" w:hAnsi="Times New Roman"/>
          <w:sz w:val="24"/>
          <w:szCs w:val="24"/>
        </w:rPr>
      </w:pPr>
    </w:p>
    <w:p w:rsidR="00A743AE" w:rsidRDefault="00A743AE" w:rsidP="00A743AE">
      <w:pPr>
        <w:pStyle w:val="NoSpacing"/>
        <w:spacing w:line="360" w:lineRule="auto"/>
        <w:rPr>
          <w:rFonts w:ascii="Times New Roman" w:hAnsi="Times New Roman"/>
          <w:b/>
          <w:sz w:val="24"/>
          <w:szCs w:val="24"/>
        </w:rPr>
      </w:pPr>
      <w:r>
        <w:rPr>
          <w:rFonts w:ascii="Times New Roman" w:hAnsi="Times New Roman"/>
          <w:b/>
          <w:sz w:val="24"/>
          <w:szCs w:val="24"/>
        </w:rPr>
        <w:t>Project Management</w:t>
      </w:r>
    </w:p>
    <w:p w:rsidR="00A743AE" w:rsidRDefault="00A743AE" w:rsidP="00A743AE">
      <w:pPr>
        <w:pStyle w:val="NoSpacing"/>
        <w:spacing w:line="360" w:lineRule="auto"/>
        <w:rPr>
          <w:rFonts w:ascii="Times New Roman" w:hAnsi="Times New Roman"/>
          <w:sz w:val="24"/>
          <w:szCs w:val="24"/>
        </w:rPr>
      </w:pPr>
      <w:r>
        <w:rPr>
          <w:rFonts w:ascii="Times New Roman" w:hAnsi="Times New Roman"/>
          <w:b/>
          <w:sz w:val="24"/>
          <w:szCs w:val="24"/>
        </w:rPr>
        <w:tab/>
      </w:r>
      <w:r w:rsidR="00E9487E">
        <w:rPr>
          <w:rFonts w:ascii="Times New Roman" w:hAnsi="Times New Roman"/>
          <w:sz w:val="24"/>
          <w:szCs w:val="24"/>
        </w:rPr>
        <w:t>Morro Bay Water Quality Monitoring Stations is part of the SLOSEA’s Strategic Plan</w:t>
      </w:r>
      <w:r w:rsidR="00FE4960">
        <w:rPr>
          <w:rFonts w:ascii="Times New Roman" w:hAnsi="Times New Roman"/>
          <w:sz w:val="24"/>
          <w:szCs w:val="24"/>
        </w:rPr>
        <w:t xml:space="preserve">. </w:t>
      </w:r>
      <w:r w:rsidR="00E9487E">
        <w:rPr>
          <w:rFonts w:ascii="Times New Roman" w:hAnsi="Times New Roman"/>
          <w:sz w:val="24"/>
          <w:szCs w:val="24"/>
        </w:rPr>
        <w:t>Funding is provided through the David and Lucile Packard Foundation and the Coastal Conservancy</w:t>
      </w:r>
      <w:r w:rsidR="00FE4960">
        <w:rPr>
          <w:rFonts w:ascii="Times New Roman" w:hAnsi="Times New Roman"/>
          <w:sz w:val="24"/>
          <w:szCs w:val="24"/>
        </w:rPr>
        <w:t xml:space="preserve">. </w:t>
      </w:r>
      <w:r w:rsidR="00E9487E">
        <w:rPr>
          <w:rFonts w:ascii="Times New Roman" w:hAnsi="Times New Roman"/>
          <w:sz w:val="24"/>
          <w:szCs w:val="24"/>
        </w:rPr>
        <w:t>Project objectives are in collaboration with the Morro Bay National Estuary Program, California State Parks, and the Central Coast Regional Water Quality Control Board</w:t>
      </w:r>
      <w:r w:rsidR="00FE4960">
        <w:rPr>
          <w:rFonts w:ascii="Times New Roman" w:hAnsi="Times New Roman"/>
          <w:sz w:val="24"/>
          <w:szCs w:val="24"/>
        </w:rPr>
        <w:t xml:space="preserve">. </w:t>
      </w:r>
      <w:r w:rsidR="00E9487E">
        <w:rPr>
          <w:rFonts w:ascii="Times New Roman" w:hAnsi="Times New Roman"/>
          <w:sz w:val="24"/>
          <w:szCs w:val="24"/>
        </w:rPr>
        <w:t xml:space="preserve"> </w:t>
      </w:r>
      <w:r w:rsidR="00FE4960">
        <w:rPr>
          <w:rFonts w:ascii="Times New Roman" w:hAnsi="Times New Roman"/>
          <w:sz w:val="24"/>
          <w:szCs w:val="24"/>
        </w:rPr>
        <w:t xml:space="preserve">The initial design and installation included personnel and resources from </w:t>
      </w:r>
      <w:proofErr w:type="spellStart"/>
      <w:r w:rsidR="00FE4960">
        <w:rPr>
          <w:rFonts w:ascii="Times New Roman" w:hAnsi="Times New Roman"/>
          <w:sz w:val="24"/>
          <w:szCs w:val="24"/>
        </w:rPr>
        <w:t>Satlantic</w:t>
      </w:r>
      <w:proofErr w:type="spellEnd"/>
      <w:r w:rsidR="00FE4960">
        <w:rPr>
          <w:rFonts w:ascii="Times New Roman" w:hAnsi="Times New Roman"/>
          <w:sz w:val="24"/>
          <w:szCs w:val="24"/>
        </w:rPr>
        <w:t xml:space="preserve">, Inc., </w:t>
      </w:r>
      <w:proofErr w:type="spellStart"/>
      <w:r w:rsidR="00FE4960">
        <w:rPr>
          <w:rFonts w:ascii="Times New Roman" w:hAnsi="Times New Roman"/>
          <w:sz w:val="24"/>
          <w:szCs w:val="24"/>
        </w:rPr>
        <w:t>Tenera</w:t>
      </w:r>
      <w:proofErr w:type="spellEnd"/>
      <w:r w:rsidR="00FE4960">
        <w:rPr>
          <w:rFonts w:ascii="Times New Roman" w:hAnsi="Times New Roman"/>
          <w:sz w:val="24"/>
          <w:szCs w:val="24"/>
        </w:rPr>
        <w:t xml:space="preserve"> Environmental, and </w:t>
      </w:r>
      <w:proofErr w:type="spellStart"/>
      <w:r w:rsidR="00FE4960">
        <w:rPr>
          <w:rFonts w:ascii="Times New Roman" w:hAnsi="Times New Roman"/>
          <w:sz w:val="24"/>
          <w:szCs w:val="24"/>
        </w:rPr>
        <w:t>Penscil</w:t>
      </w:r>
      <w:proofErr w:type="spellEnd"/>
      <w:r w:rsidR="00FE4960">
        <w:rPr>
          <w:rFonts w:ascii="Times New Roman" w:hAnsi="Times New Roman"/>
          <w:sz w:val="24"/>
          <w:szCs w:val="24"/>
        </w:rPr>
        <w:t xml:space="preserve">, Inc.  </w:t>
      </w:r>
    </w:p>
    <w:p w:rsidR="00EC7FE2" w:rsidRDefault="00EC7FE2" w:rsidP="00A743AE">
      <w:pPr>
        <w:pStyle w:val="NoSpacing"/>
        <w:spacing w:line="360" w:lineRule="auto"/>
        <w:rPr>
          <w:ins w:id="20" w:author="Melissa Locke" w:date="2010-08-09T11:15:00Z"/>
          <w:rFonts w:ascii="Times New Roman" w:hAnsi="Times New Roman"/>
          <w:sz w:val="24"/>
          <w:szCs w:val="24"/>
        </w:rPr>
      </w:pPr>
      <w:r>
        <w:rPr>
          <w:rFonts w:ascii="Times New Roman" w:hAnsi="Times New Roman"/>
          <w:sz w:val="24"/>
          <w:szCs w:val="24"/>
        </w:rPr>
        <w:tab/>
        <w:t>The Principle Scientist of the Water Quality Monitoring Stations is Mark Moline, PhD</w:t>
      </w:r>
      <w:r w:rsidR="00FE4960">
        <w:rPr>
          <w:rFonts w:ascii="Times New Roman" w:hAnsi="Times New Roman"/>
          <w:sz w:val="24"/>
          <w:szCs w:val="24"/>
        </w:rPr>
        <w:t>.,</w:t>
      </w:r>
      <w:r>
        <w:rPr>
          <w:rFonts w:ascii="Times New Roman" w:hAnsi="Times New Roman"/>
          <w:sz w:val="24"/>
          <w:szCs w:val="24"/>
        </w:rPr>
        <w:t xml:space="preserve"> </w:t>
      </w:r>
      <w:proofErr w:type="gramStart"/>
      <w:r w:rsidR="00A3053F">
        <w:rPr>
          <w:rFonts w:ascii="Times New Roman" w:hAnsi="Times New Roman"/>
          <w:sz w:val="24"/>
          <w:szCs w:val="24"/>
        </w:rPr>
        <w:t>the</w:t>
      </w:r>
      <w:proofErr w:type="gramEnd"/>
      <w:r>
        <w:rPr>
          <w:rFonts w:ascii="Times New Roman" w:hAnsi="Times New Roman"/>
          <w:sz w:val="24"/>
          <w:szCs w:val="24"/>
        </w:rPr>
        <w:t xml:space="preserve"> Director </w:t>
      </w:r>
      <w:r w:rsidR="00A3053F">
        <w:rPr>
          <w:rFonts w:ascii="Times New Roman" w:hAnsi="Times New Roman"/>
          <w:sz w:val="24"/>
          <w:szCs w:val="24"/>
        </w:rPr>
        <w:t>of</w:t>
      </w:r>
      <w:r>
        <w:rPr>
          <w:rFonts w:ascii="Times New Roman" w:hAnsi="Times New Roman"/>
          <w:sz w:val="24"/>
          <w:szCs w:val="24"/>
        </w:rPr>
        <w:t xml:space="preserve"> the Center for Coastal Marine Sciences at California Polytechnic State University</w:t>
      </w:r>
      <w:r w:rsidR="00FE4960">
        <w:rPr>
          <w:rFonts w:ascii="Times New Roman" w:hAnsi="Times New Roman"/>
          <w:sz w:val="24"/>
          <w:szCs w:val="24"/>
        </w:rPr>
        <w:t xml:space="preserve">. </w:t>
      </w:r>
      <w:r w:rsidR="00A3053F">
        <w:rPr>
          <w:rFonts w:ascii="Times New Roman" w:hAnsi="Times New Roman"/>
          <w:sz w:val="24"/>
          <w:szCs w:val="24"/>
        </w:rPr>
        <w:t>This project also supports two Senior Research Scientists, two SLOSEA Graduate Fellows, and multiple Cal Poly undergraduate students</w:t>
      </w:r>
      <w:r w:rsidR="00FE4960">
        <w:rPr>
          <w:rFonts w:ascii="Times New Roman" w:hAnsi="Times New Roman"/>
          <w:sz w:val="24"/>
          <w:szCs w:val="24"/>
        </w:rPr>
        <w:t xml:space="preserve">. </w:t>
      </w:r>
    </w:p>
    <w:p w:rsidR="006F2208" w:rsidRPr="00E9487E" w:rsidRDefault="006F2208" w:rsidP="00A743AE">
      <w:pPr>
        <w:pStyle w:val="NoSpacing"/>
        <w:numPr>
          <w:ins w:id="21" w:author="Melissa Locke" w:date="2010-08-09T11:15:00Z"/>
        </w:numPr>
        <w:spacing w:line="360" w:lineRule="auto"/>
        <w:rPr>
          <w:rFonts w:ascii="Times New Roman" w:hAnsi="Times New Roman"/>
          <w:sz w:val="24"/>
          <w:szCs w:val="24"/>
        </w:rPr>
      </w:pPr>
    </w:p>
    <w:p w:rsidR="006F2208" w:rsidRDefault="006F2208" w:rsidP="00482238">
      <w:pPr>
        <w:pStyle w:val="NoSpacing"/>
        <w:numPr>
          <w:ins w:id="22" w:author="Melissa Locke" w:date="2010-08-09T11:16:00Z"/>
        </w:numPr>
        <w:spacing w:line="360" w:lineRule="auto"/>
        <w:rPr>
          <w:ins w:id="23" w:author="Melissa Locke" w:date="2010-08-09T11:16:00Z"/>
          <w:rFonts w:ascii="Times New Roman" w:hAnsi="Times New Roman"/>
          <w:b/>
          <w:sz w:val="24"/>
          <w:szCs w:val="24"/>
        </w:rPr>
      </w:pPr>
    </w:p>
    <w:p w:rsidR="006F2208" w:rsidRDefault="006F2208" w:rsidP="00482238">
      <w:pPr>
        <w:pStyle w:val="NoSpacing"/>
        <w:numPr>
          <w:ins w:id="24" w:author="Melissa Locke" w:date="2010-08-09T11:16:00Z"/>
        </w:numPr>
        <w:spacing w:line="360" w:lineRule="auto"/>
        <w:rPr>
          <w:ins w:id="25" w:author="Melissa Locke" w:date="2010-08-09T11:16:00Z"/>
          <w:rFonts w:ascii="Times New Roman" w:hAnsi="Times New Roman"/>
          <w:b/>
          <w:sz w:val="24"/>
          <w:szCs w:val="24"/>
        </w:rPr>
      </w:pPr>
    </w:p>
    <w:p w:rsidR="00D648EA" w:rsidRDefault="00D648EA" w:rsidP="00482238">
      <w:pPr>
        <w:pStyle w:val="NoSpacing"/>
        <w:spacing w:line="360" w:lineRule="auto"/>
        <w:rPr>
          <w:rFonts w:ascii="Times New Roman" w:hAnsi="Times New Roman"/>
          <w:b/>
          <w:sz w:val="24"/>
          <w:szCs w:val="24"/>
        </w:rPr>
      </w:pPr>
      <w:r w:rsidRPr="00D648EA">
        <w:rPr>
          <w:rFonts w:ascii="Times New Roman" w:hAnsi="Times New Roman"/>
          <w:b/>
          <w:sz w:val="24"/>
          <w:szCs w:val="24"/>
        </w:rPr>
        <w:t>Special Training/ Certification</w:t>
      </w:r>
    </w:p>
    <w:p w:rsidR="00D648EA" w:rsidRDefault="00D648EA" w:rsidP="00482238">
      <w:pPr>
        <w:pStyle w:val="NoSpacing"/>
        <w:spacing w:line="360" w:lineRule="auto"/>
        <w:rPr>
          <w:rFonts w:ascii="Times New Roman" w:hAnsi="Times New Roman"/>
          <w:sz w:val="24"/>
          <w:szCs w:val="24"/>
        </w:rPr>
      </w:pPr>
      <w:r>
        <w:rPr>
          <w:rFonts w:ascii="Times New Roman" w:hAnsi="Times New Roman"/>
          <w:b/>
          <w:sz w:val="24"/>
          <w:szCs w:val="24"/>
        </w:rPr>
        <w:tab/>
      </w:r>
      <w:ins w:id="26" w:author="Melissa Locke" w:date="2010-08-09T11:17:00Z">
        <w:r w:rsidR="006F2208" w:rsidRPr="006F2208">
          <w:rPr>
            <w:rFonts w:ascii="Times New Roman" w:hAnsi="Times New Roman"/>
            <w:sz w:val="24"/>
            <w:szCs w:val="24"/>
            <w:rPrChange w:id="27" w:author="Melissa Locke" w:date="2010-08-09T11:18:00Z">
              <w:rPr>
                <w:rFonts w:ascii="Times New Roman" w:hAnsi="Times New Roman"/>
                <w:b/>
                <w:sz w:val="24"/>
                <w:szCs w:val="24"/>
              </w:rPr>
            </w:rPrChange>
          </w:rPr>
          <w:t>Transportation to Sensors:</w:t>
        </w:r>
        <w:r w:rsidR="006F2208">
          <w:rPr>
            <w:rFonts w:ascii="Times New Roman" w:hAnsi="Times New Roman"/>
            <w:b/>
            <w:sz w:val="24"/>
            <w:szCs w:val="24"/>
          </w:rPr>
          <w:t xml:space="preserve"> </w:t>
        </w:r>
      </w:ins>
      <w:del w:id="28" w:author="Melissa Locke" w:date="2010-08-09T11:17:00Z">
        <w:r w:rsidDel="006F2208">
          <w:rPr>
            <w:rFonts w:ascii="Times New Roman" w:hAnsi="Times New Roman"/>
            <w:sz w:val="24"/>
            <w:szCs w:val="24"/>
          </w:rPr>
          <w:delText>No special training is required for field and laboratory personnel, with the exception of the boat operator</w:delText>
        </w:r>
        <w:r w:rsidR="00FE4960" w:rsidDel="006F2208">
          <w:rPr>
            <w:rFonts w:ascii="Times New Roman" w:hAnsi="Times New Roman"/>
            <w:sz w:val="24"/>
            <w:szCs w:val="24"/>
          </w:rPr>
          <w:delText xml:space="preserve">. </w:delText>
        </w:r>
      </w:del>
      <w:r>
        <w:rPr>
          <w:rFonts w:ascii="Times New Roman" w:hAnsi="Times New Roman"/>
          <w:sz w:val="24"/>
          <w:szCs w:val="24"/>
        </w:rPr>
        <w:t>BS1 and CM1 are the two stations that are only accessible by boat or kayak</w:t>
      </w:r>
      <w:r w:rsidR="00FE4960">
        <w:rPr>
          <w:rFonts w:ascii="Times New Roman" w:hAnsi="Times New Roman"/>
          <w:sz w:val="24"/>
          <w:szCs w:val="24"/>
        </w:rPr>
        <w:t xml:space="preserve">. </w:t>
      </w:r>
      <w:r>
        <w:rPr>
          <w:rFonts w:ascii="Times New Roman" w:hAnsi="Times New Roman"/>
          <w:sz w:val="24"/>
          <w:szCs w:val="24"/>
        </w:rPr>
        <w:t xml:space="preserve"> As this is a project through Cal Poly, only Cal Poly persons can be certified to operator Cal Poly boating vehicles</w:t>
      </w:r>
      <w:r w:rsidR="00FE4960">
        <w:rPr>
          <w:rFonts w:ascii="Times New Roman" w:hAnsi="Times New Roman"/>
          <w:sz w:val="24"/>
          <w:szCs w:val="24"/>
        </w:rPr>
        <w:t xml:space="preserve">. </w:t>
      </w:r>
      <w:r>
        <w:rPr>
          <w:rFonts w:ascii="Times New Roman" w:hAnsi="Times New Roman"/>
          <w:sz w:val="24"/>
          <w:szCs w:val="24"/>
        </w:rPr>
        <w:t xml:space="preserve"> For kayak operation, one must successfully pass Kayak Certification through a designated 3</w:t>
      </w:r>
      <w:r w:rsidRPr="00D648EA">
        <w:rPr>
          <w:rFonts w:ascii="Times New Roman" w:hAnsi="Times New Roman"/>
          <w:sz w:val="24"/>
          <w:szCs w:val="24"/>
          <w:vertAlign w:val="superscript"/>
        </w:rPr>
        <w:t>rd</w:t>
      </w:r>
      <w:r>
        <w:rPr>
          <w:rFonts w:ascii="Times New Roman" w:hAnsi="Times New Roman"/>
          <w:sz w:val="24"/>
          <w:szCs w:val="24"/>
        </w:rPr>
        <w:t xml:space="preserve"> party</w:t>
      </w:r>
      <w:r w:rsidR="00FE4960">
        <w:rPr>
          <w:rFonts w:ascii="Times New Roman" w:hAnsi="Times New Roman"/>
          <w:sz w:val="24"/>
          <w:szCs w:val="24"/>
        </w:rPr>
        <w:t xml:space="preserve">. </w:t>
      </w:r>
      <w:r>
        <w:rPr>
          <w:rFonts w:ascii="Times New Roman" w:hAnsi="Times New Roman"/>
          <w:sz w:val="24"/>
          <w:szCs w:val="24"/>
        </w:rPr>
        <w:t xml:space="preserve">For </w:t>
      </w:r>
      <w:proofErr w:type="gramStart"/>
      <w:r>
        <w:rPr>
          <w:rFonts w:ascii="Times New Roman" w:hAnsi="Times New Roman"/>
          <w:sz w:val="24"/>
          <w:szCs w:val="24"/>
        </w:rPr>
        <w:t>motor boat</w:t>
      </w:r>
      <w:proofErr w:type="gramEnd"/>
      <w:r>
        <w:rPr>
          <w:rFonts w:ascii="Times New Roman" w:hAnsi="Times New Roman"/>
          <w:sz w:val="24"/>
          <w:szCs w:val="24"/>
        </w:rPr>
        <w:t xml:space="preserve"> operation, one must receive a California State Boating Certificate and </w:t>
      </w:r>
      <w:r w:rsidR="00245460">
        <w:rPr>
          <w:rFonts w:ascii="Times New Roman" w:hAnsi="Times New Roman"/>
          <w:sz w:val="24"/>
          <w:szCs w:val="24"/>
        </w:rPr>
        <w:t xml:space="preserve">pass boating checkout with Cal Poly Pier Facilities </w:t>
      </w:r>
      <w:r w:rsidR="00245460" w:rsidRPr="00245460">
        <w:rPr>
          <w:rFonts w:ascii="Times New Roman" w:hAnsi="Times New Roman"/>
          <w:sz w:val="24"/>
          <w:szCs w:val="24"/>
        </w:rPr>
        <w:t>Manager</w:t>
      </w:r>
      <w:r w:rsidR="00FE4960">
        <w:rPr>
          <w:rFonts w:ascii="Times New Roman" w:hAnsi="Times New Roman"/>
          <w:sz w:val="24"/>
          <w:szCs w:val="24"/>
        </w:rPr>
        <w:t xml:space="preserve">. </w:t>
      </w:r>
    </w:p>
    <w:p w:rsidR="006F2208" w:rsidRDefault="002511B8" w:rsidP="00482238">
      <w:pPr>
        <w:pStyle w:val="NoSpacing"/>
        <w:spacing w:line="360" w:lineRule="auto"/>
        <w:rPr>
          <w:ins w:id="29" w:author="Melissa Locke" w:date="2010-08-09T11:17:00Z"/>
          <w:rFonts w:ascii="Times New Roman" w:hAnsi="Times New Roman"/>
          <w:sz w:val="24"/>
          <w:szCs w:val="24"/>
        </w:rPr>
      </w:pPr>
      <w:r>
        <w:rPr>
          <w:rFonts w:ascii="Times New Roman" w:hAnsi="Times New Roman"/>
          <w:sz w:val="24"/>
          <w:szCs w:val="24"/>
        </w:rPr>
        <w:tab/>
      </w:r>
      <w:ins w:id="30" w:author="Melissa Locke" w:date="2010-08-09T11:17:00Z">
        <w:r w:rsidR="006F2208">
          <w:rPr>
            <w:rFonts w:ascii="Times New Roman" w:hAnsi="Times New Roman"/>
            <w:sz w:val="24"/>
            <w:szCs w:val="24"/>
          </w:rPr>
          <w:t xml:space="preserve">Field Work: </w:t>
        </w:r>
      </w:ins>
      <w:r>
        <w:rPr>
          <w:rFonts w:ascii="Times New Roman" w:hAnsi="Times New Roman"/>
          <w:sz w:val="24"/>
          <w:szCs w:val="24"/>
        </w:rPr>
        <w:t xml:space="preserve">For </w:t>
      </w:r>
      <w:proofErr w:type="gramStart"/>
      <w:r>
        <w:rPr>
          <w:rFonts w:ascii="Times New Roman" w:hAnsi="Times New Roman"/>
          <w:sz w:val="24"/>
          <w:szCs w:val="24"/>
        </w:rPr>
        <w:t>field work</w:t>
      </w:r>
      <w:proofErr w:type="gramEnd"/>
      <w:r>
        <w:rPr>
          <w:rFonts w:ascii="Times New Roman" w:hAnsi="Times New Roman"/>
          <w:sz w:val="24"/>
          <w:szCs w:val="24"/>
        </w:rPr>
        <w:t>, each person involved need to be trained with proper cleaning protocols of the sensors</w:t>
      </w:r>
      <w:r w:rsidR="00FE4960">
        <w:rPr>
          <w:rFonts w:ascii="Times New Roman" w:hAnsi="Times New Roman"/>
          <w:sz w:val="24"/>
          <w:szCs w:val="24"/>
        </w:rPr>
        <w:t xml:space="preserve">. </w:t>
      </w:r>
      <w:r>
        <w:rPr>
          <w:rFonts w:ascii="Times New Roman" w:hAnsi="Times New Roman"/>
          <w:sz w:val="24"/>
          <w:szCs w:val="24"/>
        </w:rPr>
        <w:t xml:space="preserve"> </w:t>
      </w:r>
    </w:p>
    <w:p w:rsidR="002511B8" w:rsidRDefault="006F2208" w:rsidP="006F2208">
      <w:pPr>
        <w:pStyle w:val="NoSpacing"/>
        <w:numPr>
          <w:ins w:id="31" w:author="Melissa Locke" w:date="2010-08-09T11:17:00Z"/>
        </w:numPr>
        <w:spacing w:line="360" w:lineRule="auto"/>
        <w:ind w:firstLine="720"/>
        <w:rPr>
          <w:ins w:id="32" w:author="Melissa Locke" w:date="2010-08-09T11:17:00Z"/>
          <w:rFonts w:ascii="Times New Roman" w:hAnsi="Times New Roman"/>
          <w:sz w:val="24"/>
          <w:szCs w:val="24"/>
        </w:rPr>
      </w:pPr>
      <w:ins w:id="33" w:author="Melissa Locke" w:date="2010-08-09T11:17:00Z">
        <w:r>
          <w:rPr>
            <w:rFonts w:ascii="Times New Roman" w:hAnsi="Times New Roman"/>
            <w:sz w:val="24"/>
            <w:szCs w:val="24"/>
          </w:rPr>
          <w:t xml:space="preserve">Data Management: </w:t>
        </w:r>
      </w:ins>
      <w:r w:rsidR="002511B8">
        <w:rPr>
          <w:rFonts w:ascii="Times New Roman" w:hAnsi="Times New Roman"/>
          <w:sz w:val="24"/>
          <w:szCs w:val="24"/>
        </w:rPr>
        <w:t>For interactions with the instruments, via computer, the person needs to be trained on instrument communication through HyperTerminal or other computer sensor interface programs</w:t>
      </w:r>
      <w:r w:rsidR="00FE4960">
        <w:rPr>
          <w:rFonts w:ascii="Times New Roman" w:hAnsi="Times New Roman"/>
          <w:sz w:val="24"/>
          <w:szCs w:val="24"/>
        </w:rPr>
        <w:t xml:space="preserve">. </w:t>
      </w:r>
      <w:r w:rsidR="002511B8">
        <w:rPr>
          <w:rFonts w:ascii="Times New Roman" w:hAnsi="Times New Roman"/>
          <w:sz w:val="24"/>
          <w:szCs w:val="24"/>
        </w:rPr>
        <w:t>For interactions with instruments by opening them up, the person need to have a background and training in electronics</w:t>
      </w:r>
      <w:r w:rsidR="00FE4960">
        <w:rPr>
          <w:rFonts w:ascii="Times New Roman" w:hAnsi="Times New Roman"/>
          <w:sz w:val="24"/>
          <w:szCs w:val="24"/>
        </w:rPr>
        <w:t xml:space="preserve">. </w:t>
      </w:r>
    </w:p>
    <w:p w:rsidR="006F2208" w:rsidRDefault="006F2208" w:rsidP="006F2208">
      <w:pPr>
        <w:pStyle w:val="NoSpacing"/>
        <w:spacing w:line="360" w:lineRule="auto"/>
        <w:ind w:firstLine="720"/>
        <w:rPr>
          <w:rFonts w:ascii="Times New Roman" w:hAnsi="Times New Roman"/>
          <w:sz w:val="24"/>
          <w:szCs w:val="24"/>
        </w:rPr>
      </w:pPr>
      <w:r>
        <w:rPr>
          <w:rFonts w:ascii="Times New Roman" w:hAnsi="Times New Roman"/>
          <w:sz w:val="24"/>
          <w:szCs w:val="24"/>
        </w:rPr>
        <w:t xml:space="preserve">Education: All research participants are specialists in their given areas including oceanography and marine engineering. Information on researchers can be found at Cal Poly’s Center for Coastal Marine Science  (CCMS) website at </w:t>
      </w:r>
      <w:hyperlink r:id="rId9" w:history="1">
        <w:r w:rsidRPr="00041FFA">
          <w:rPr>
            <w:rStyle w:val="Hyperlink"/>
            <w:rFonts w:ascii="Times New Roman" w:hAnsi="Times New Roman"/>
            <w:sz w:val="24"/>
            <w:szCs w:val="24"/>
          </w:rPr>
          <w:t>http://www.marine.calpoly.edu/community/</w:t>
        </w:r>
      </w:hyperlink>
      <w:r>
        <w:rPr>
          <w:rFonts w:ascii="Times New Roman" w:hAnsi="Times New Roman"/>
          <w:sz w:val="24"/>
          <w:szCs w:val="24"/>
        </w:rPr>
        <w:t>. Specifically see:</w:t>
      </w:r>
    </w:p>
    <w:p w:rsidR="006F2208" w:rsidRDefault="006F2208" w:rsidP="006F2208">
      <w:pPr>
        <w:pStyle w:val="NoSpacing"/>
        <w:spacing w:line="360" w:lineRule="auto"/>
        <w:ind w:firstLine="720"/>
        <w:rPr>
          <w:rFonts w:ascii="Times New Roman" w:hAnsi="Times New Roman"/>
          <w:sz w:val="24"/>
          <w:szCs w:val="24"/>
        </w:rPr>
      </w:pPr>
    </w:p>
    <w:p w:rsidR="006F2208" w:rsidRDefault="004F5E72" w:rsidP="000710B7">
      <w:pPr>
        <w:pStyle w:val="NoSpacing"/>
        <w:spacing w:line="360" w:lineRule="auto"/>
        <w:rPr>
          <w:rFonts w:ascii="Times New Roman" w:hAnsi="Times New Roman"/>
          <w:sz w:val="24"/>
          <w:szCs w:val="24"/>
        </w:rPr>
      </w:pPr>
      <w:r>
        <w:rPr>
          <w:rFonts w:ascii="Times New Roman" w:hAnsi="Times New Roman"/>
          <w:sz w:val="24"/>
          <w:szCs w:val="24"/>
        </w:rPr>
        <w:t xml:space="preserve">1. </w:t>
      </w:r>
      <w:r w:rsidR="006F2208">
        <w:rPr>
          <w:rFonts w:ascii="Times New Roman" w:hAnsi="Times New Roman"/>
          <w:sz w:val="24"/>
          <w:szCs w:val="24"/>
        </w:rPr>
        <w:t>Dr. Mark Moline –</w:t>
      </w:r>
      <w:r>
        <w:rPr>
          <w:rFonts w:ascii="Times New Roman" w:hAnsi="Times New Roman"/>
          <w:sz w:val="24"/>
          <w:szCs w:val="24"/>
        </w:rPr>
        <w:t xml:space="preserve"> Director of CCMS, Professor of Biology at Cal Poly </w:t>
      </w:r>
      <w:r w:rsidR="006F2208">
        <w:rPr>
          <w:rFonts w:ascii="Times New Roman" w:hAnsi="Times New Roman"/>
          <w:sz w:val="24"/>
          <w:szCs w:val="24"/>
        </w:rPr>
        <w:t xml:space="preserve">&amp; Principle Scientist </w:t>
      </w:r>
    </w:p>
    <w:p w:rsidR="004F5E72" w:rsidRDefault="004F5E72" w:rsidP="000710B7">
      <w:pPr>
        <w:pStyle w:val="NoSpacing"/>
        <w:numPr>
          <w:ilvl w:val="1"/>
          <w:numId w:val="14"/>
        </w:numPr>
        <w:spacing w:line="360" w:lineRule="auto"/>
        <w:rPr>
          <w:rFonts w:ascii="Times New Roman" w:hAnsi="Times New Roman"/>
          <w:sz w:val="24"/>
          <w:szCs w:val="24"/>
        </w:rPr>
      </w:pPr>
      <w:proofErr w:type="spellStart"/>
      <w:r>
        <w:rPr>
          <w:rFonts w:ascii="Times New Roman" w:hAnsi="Times New Roman"/>
          <w:sz w:val="24"/>
          <w:szCs w:val="24"/>
        </w:rPr>
        <w:t>Ph.D</w:t>
      </w:r>
      <w:proofErr w:type="spellEnd"/>
      <w:r>
        <w:rPr>
          <w:rFonts w:ascii="Times New Roman" w:hAnsi="Times New Roman"/>
          <w:sz w:val="24"/>
          <w:szCs w:val="24"/>
        </w:rPr>
        <w:t>, UC Santa Barbara, Biology</w:t>
      </w:r>
    </w:p>
    <w:p w:rsidR="004F5E72" w:rsidRDefault="000710B7" w:rsidP="000710B7">
      <w:pPr>
        <w:pStyle w:val="NoSpacing"/>
        <w:numPr>
          <w:ilvl w:val="1"/>
          <w:numId w:val="14"/>
        </w:numPr>
        <w:spacing w:line="360" w:lineRule="auto"/>
        <w:rPr>
          <w:rFonts w:ascii="Times New Roman" w:hAnsi="Times New Roman"/>
          <w:sz w:val="24"/>
          <w:szCs w:val="24"/>
        </w:rPr>
      </w:pPr>
      <w:r>
        <w:rPr>
          <w:rFonts w:ascii="Times New Roman" w:hAnsi="Times New Roman"/>
          <w:sz w:val="24"/>
          <w:szCs w:val="24"/>
        </w:rPr>
        <w:t>B.A., St. Olaf College, Biology</w:t>
      </w:r>
    </w:p>
    <w:p w:rsidR="004F5E72" w:rsidRPr="004F5E72" w:rsidRDefault="004F5E72" w:rsidP="000710B7">
      <w:pPr>
        <w:pStyle w:val="NoSpacing"/>
        <w:numPr>
          <w:ilvl w:val="1"/>
          <w:numId w:val="14"/>
        </w:numPr>
        <w:spacing w:line="360" w:lineRule="auto"/>
        <w:rPr>
          <w:rFonts w:ascii="Times New Roman" w:hAnsi="Times New Roman"/>
          <w:sz w:val="24"/>
          <w:szCs w:val="24"/>
        </w:rPr>
      </w:pPr>
      <w:r>
        <w:rPr>
          <w:rFonts w:ascii="Times New Roman" w:hAnsi="Times New Roman"/>
          <w:sz w:val="24"/>
          <w:szCs w:val="24"/>
        </w:rPr>
        <w:t xml:space="preserve">Research Areas: </w:t>
      </w:r>
      <w:r w:rsidRPr="004F5E72">
        <w:rPr>
          <w:rFonts w:ascii="Times New Roman" w:hAnsi="Times New Roman"/>
          <w:sz w:val="24"/>
          <w:szCs w:val="24"/>
        </w:rPr>
        <w:t xml:space="preserve"> Biological Oceanography, Phytoplankton Ecology, Phytoplankton Physiology, Polar Marine Ecosystems, Climate Change, </w:t>
      </w:r>
      <w:proofErr w:type="spellStart"/>
      <w:r w:rsidRPr="004F5E72">
        <w:rPr>
          <w:rFonts w:ascii="Times New Roman" w:hAnsi="Times New Roman"/>
          <w:sz w:val="24"/>
          <w:szCs w:val="24"/>
        </w:rPr>
        <w:t>Phytobiology</w:t>
      </w:r>
      <w:proofErr w:type="spellEnd"/>
      <w:r w:rsidRPr="004F5E72">
        <w:rPr>
          <w:rFonts w:ascii="Times New Roman" w:hAnsi="Times New Roman"/>
          <w:sz w:val="24"/>
          <w:szCs w:val="24"/>
        </w:rPr>
        <w:t>, Bio-optics, Remo</w:t>
      </w:r>
      <w:r>
        <w:rPr>
          <w:rFonts w:ascii="Times New Roman" w:hAnsi="Times New Roman"/>
          <w:sz w:val="24"/>
          <w:szCs w:val="24"/>
        </w:rPr>
        <w:t>te Sensing, and Biogeochemistry including</w:t>
      </w:r>
      <w:r w:rsidR="000710B7">
        <w:rPr>
          <w:rFonts w:ascii="Times New Roman" w:hAnsi="Times New Roman"/>
          <w:sz w:val="24"/>
          <w:szCs w:val="24"/>
        </w:rPr>
        <w:t>:</w:t>
      </w:r>
    </w:p>
    <w:p w:rsidR="004F5E72" w:rsidRPr="004F5E72" w:rsidRDefault="004F5E72" w:rsidP="004F5E72">
      <w:pPr>
        <w:pStyle w:val="NoSpacing"/>
        <w:numPr>
          <w:ins w:id="34" w:author="Melissa Locke" w:date="2010-08-09T11:30:00Z"/>
        </w:numPr>
        <w:spacing w:line="360" w:lineRule="auto"/>
        <w:ind w:left="1800"/>
        <w:rPr>
          <w:ins w:id="35" w:author="Melissa Locke" w:date="2010-08-09T11:30:00Z"/>
          <w:rFonts w:ascii="Times New Roman" w:hAnsi="Times New Roman"/>
          <w:sz w:val="24"/>
          <w:szCs w:val="24"/>
        </w:rPr>
      </w:pPr>
    </w:p>
    <w:p w:rsidR="004F5E72" w:rsidRPr="004F5E72" w:rsidRDefault="004F5E72" w:rsidP="004F5E72">
      <w:pPr>
        <w:pStyle w:val="NoSpacing"/>
        <w:numPr>
          <w:ilvl w:val="2"/>
          <w:numId w:val="13"/>
        </w:numPr>
        <w:spacing w:line="360" w:lineRule="auto"/>
        <w:rPr>
          <w:rFonts w:ascii="Times New Roman" w:hAnsi="Times New Roman"/>
          <w:sz w:val="24"/>
          <w:szCs w:val="24"/>
        </w:rPr>
      </w:pPr>
      <w:r w:rsidRPr="004F5E72">
        <w:rPr>
          <w:rFonts w:ascii="Times New Roman" w:hAnsi="Times New Roman"/>
          <w:sz w:val="24"/>
          <w:szCs w:val="24"/>
        </w:rPr>
        <w:t>Autonomous Underwater Vehicles (</w:t>
      </w:r>
      <w:proofErr w:type="spellStart"/>
      <w:r w:rsidRPr="004F5E72">
        <w:rPr>
          <w:rFonts w:ascii="Times New Roman" w:hAnsi="Times New Roman"/>
          <w:sz w:val="24"/>
          <w:szCs w:val="24"/>
        </w:rPr>
        <w:t>AUVs</w:t>
      </w:r>
      <w:proofErr w:type="spellEnd"/>
      <w:r w:rsidRPr="004F5E72">
        <w:rPr>
          <w:rFonts w:ascii="Times New Roman" w:hAnsi="Times New Roman"/>
          <w:sz w:val="24"/>
          <w:szCs w:val="24"/>
        </w:rPr>
        <w:t>)</w:t>
      </w:r>
    </w:p>
    <w:p w:rsidR="004F5E72" w:rsidRPr="004F5E72" w:rsidRDefault="004F5E72" w:rsidP="004F5E72">
      <w:pPr>
        <w:pStyle w:val="NoSpacing"/>
        <w:numPr>
          <w:ilvl w:val="2"/>
          <w:numId w:val="13"/>
        </w:numPr>
        <w:spacing w:line="360" w:lineRule="auto"/>
        <w:rPr>
          <w:rFonts w:ascii="Times New Roman" w:hAnsi="Times New Roman"/>
          <w:sz w:val="24"/>
          <w:szCs w:val="24"/>
        </w:rPr>
      </w:pPr>
      <w:r w:rsidRPr="004F5E72">
        <w:rPr>
          <w:rFonts w:ascii="Times New Roman" w:hAnsi="Times New Roman"/>
          <w:sz w:val="24"/>
          <w:szCs w:val="24"/>
        </w:rPr>
        <w:t>High Frequency Radar (HFR) Surface Current Mapping</w:t>
      </w:r>
    </w:p>
    <w:p w:rsidR="004F5E72" w:rsidRPr="004F5E72" w:rsidRDefault="004F5E72" w:rsidP="004F5E72">
      <w:pPr>
        <w:pStyle w:val="NoSpacing"/>
        <w:numPr>
          <w:ilvl w:val="2"/>
          <w:numId w:val="13"/>
        </w:numPr>
        <w:spacing w:line="360" w:lineRule="auto"/>
        <w:rPr>
          <w:rFonts w:ascii="Times New Roman" w:hAnsi="Times New Roman"/>
          <w:sz w:val="24"/>
          <w:szCs w:val="24"/>
        </w:rPr>
      </w:pPr>
      <w:r w:rsidRPr="004F5E72">
        <w:rPr>
          <w:rFonts w:ascii="Times New Roman" w:hAnsi="Times New Roman"/>
          <w:sz w:val="24"/>
          <w:szCs w:val="24"/>
        </w:rPr>
        <w:t>Profiler-based Studies of Phytoplankton Bioluminescence</w:t>
      </w:r>
    </w:p>
    <w:p w:rsidR="004F5E72" w:rsidRPr="004F5E72" w:rsidRDefault="004F5E72" w:rsidP="004F5E72">
      <w:pPr>
        <w:pStyle w:val="NoSpacing"/>
        <w:numPr>
          <w:ilvl w:val="2"/>
          <w:numId w:val="13"/>
        </w:numPr>
        <w:spacing w:line="360" w:lineRule="auto"/>
        <w:rPr>
          <w:rFonts w:ascii="Times New Roman" w:hAnsi="Times New Roman"/>
          <w:sz w:val="24"/>
          <w:szCs w:val="24"/>
        </w:rPr>
      </w:pPr>
      <w:proofErr w:type="spellStart"/>
      <w:r w:rsidRPr="004F5E72">
        <w:rPr>
          <w:rFonts w:ascii="Times New Roman" w:hAnsi="Times New Roman"/>
          <w:sz w:val="24"/>
          <w:szCs w:val="24"/>
        </w:rPr>
        <w:t>Hyperspectral</w:t>
      </w:r>
      <w:proofErr w:type="spellEnd"/>
      <w:r w:rsidRPr="004F5E72">
        <w:rPr>
          <w:rFonts w:ascii="Times New Roman" w:hAnsi="Times New Roman"/>
          <w:sz w:val="24"/>
          <w:szCs w:val="24"/>
        </w:rPr>
        <w:t xml:space="preserve"> Remote Sensing</w:t>
      </w:r>
    </w:p>
    <w:p w:rsidR="004F5E72" w:rsidRPr="004F5E72" w:rsidRDefault="004F5E72" w:rsidP="004F5E72">
      <w:pPr>
        <w:pStyle w:val="NoSpacing"/>
        <w:spacing w:line="360" w:lineRule="auto"/>
        <w:rPr>
          <w:rFonts w:ascii="Times New Roman" w:hAnsi="Times New Roman"/>
          <w:sz w:val="24"/>
          <w:szCs w:val="24"/>
        </w:rPr>
      </w:pPr>
    </w:p>
    <w:p w:rsidR="004F5E72" w:rsidRDefault="004F5E72" w:rsidP="004F5E72">
      <w:pPr>
        <w:pStyle w:val="NoSpacing"/>
        <w:spacing w:line="360" w:lineRule="auto"/>
        <w:ind w:firstLine="1440"/>
        <w:rPr>
          <w:rFonts w:ascii="Times New Roman" w:hAnsi="Times New Roman"/>
          <w:sz w:val="24"/>
          <w:szCs w:val="24"/>
        </w:rPr>
      </w:pPr>
    </w:p>
    <w:p w:rsidR="006F2208" w:rsidRDefault="004F5E72" w:rsidP="000710B7">
      <w:pPr>
        <w:pStyle w:val="NoSpacing"/>
        <w:numPr>
          <w:numberingChange w:id="36" w:author="Melissa Locke" w:date="2010-08-09T11:34:00Z" w:original="o"/>
        </w:numPr>
        <w:spacing w:line="360" w:lineRule="auto"/>
        <w:rPr>
          <w:rFonts w:ascii="Times New Roman" w:hAnsi="Times New Roman"/>
          <w:sz w:val="24"/>
          <w:szCs w:val="24"/>
        </w:rPr>
        <w:pPrChange w:id="37" w:author="Melissa Locke" w:date="2010-08-09T11:34:00Z">
          <w:pPr>
            <w:pStyle w:val="NoSpacing"/>
            <w:spacing w:line="360" w:lineRule="auto"/>
          </w:pPr>
        </w:pPrChange>
      </w:pPr>
      <w:r>
        <w:rPr>
          <w:rFonts w:ascii="Times New Roman" w:hAnsi="Times New Roman"/>
          <w:sz w:val="24"/>
          <w:szCs w:val="24"/>
        </w:rPr>
        <w:t xml:space="preserve">2. </w:t>
      </w:r>
      <w:r w:rsidR="006F2208" w:rsidRPr="006F2208">
        <w:rPr>
          <w:rFonts w:ascii="Times New Roman" w:hAnsi="Times New Roman"/>
          <w:sz w:val="24"/>
          <w:szCs w:val="24"/>
        </w:rPr>
        <w:t>Ian Robbins  – Senior Research Scientist</w:t>
      </w:r>
    </w:p>
    <w:p w:rsidR="004F5E72" w:rsidRPr="004F5E72" w:rsidRDefault="004F5E72" w:rsidP="000710B7">
      <w:pPr>
        <w:pStyle w:val="NoSpacing"/>
        <w:numPr>
          <w:ilvl w:val="0"/>
          <w:numId w:val="16"/>
          <w:numberingChange w:id="38" w:author="Melissa Locke" w:date="2010-08-09T11:32:00Z" w:original=""/>
          <w:ins w:id="39" w:author="Melissa Locke" w:date="2010-08-09T11:32:00Z"/>
        </w:numPr>
        <w:spacing w:line="360" w:lineRule="auto"/>
        <w:rPr>
          <w:rFonts w:ascii="Times New Roman" w:hAnsi="Times New Roman"/>
          <w:sz w:val="24"/>
          <w:szCs w:val="24"/>
        </w:rPr>
      </w:pPr>
      <w:r w:rsidRPr="004F5E72">
        <w:rPr>
          <w:rFonts w:ascii="Times New Roman" w:hAnsi="Times New Roman"/>
          <w:sz w:val="24"/>
          <w:szCs w:val="24"/>
        </w:rPr>
        <w:t xml:space="preserve">M.S., California Polytechnic State University, San Luis </w:t>
      </w:r>
      <w:proofErr w:type="gramStart"/>
      <w:r w:rsidRPr="004F5E72">
        <w:rPr>
          <w:rFonts w:ascii="Times New Roman" w:hAnsi="Times New Roman"/>
          <w:sz w:val="24"/>
          <w:szCs w:val="24"/>
        </w:rPr>
        <w:t>Obispo ,</w:t>
      </w:r>
      <w:proofErr w:type="gramEnd"/>
      <w:r w:rsidRPr="004F5E72">
        <w:rPr>
          <w:rFonts w:ascii="Times New Roman" w:hAnsi="Times New Roman"/>
          <w:sz w:val="24"/>
          <w:szCs w:val="24"/>
        </w:rPr>
        <w:t xml:space="preserve"> California (2006)</w:t>
      </w:r>
      <w:r>
        <w:rPr>
          <w:rFonts w:ascii="Times New Roman" w:hAnsi="Times New Roman"/>
          <w:sz w:val="24"/>
          <w:szCs w:val="24"/>
        </w:rPr>
        <w:t xml:space="preserve">, </w:t>
      </w:r>
      <w:r w:rsidRPr="004F5E72">
        <w:rPr>
          <w:rFonts w:ascii="Times New Roman" w:hAnsi="Times New Roman"/>
          <w:sz w:val="24"/>
          <w:szCs w:val="24"/>
        </w:rPr>
        <w:t>Major in Biological Sciences</w:t>
      </w:r>
    </w:p>
    <w:p w:rsidR="000710B7" w:rsidRDefault="004F5E72" w:rsidP="000710B7">
      <w:pPr>
        <w:pStyle w:val="NoSpacing"/>
        <w:numPr>
          <w:ilvl w:val="0"/>
          <w:numId w:val="16"/>
          <w:numberingChange w:id="40" w:author="Melissa Locke" w:date="2010-08-09T11:32:00Z" w:original=""/>
          <w:ins w:id="41" w:author="Melissa Locke" w:date="2010-08-09T11:32:00Z"/>
        </w:numPr>
        <w:spacing w:line="360" w:lineRule="auto"/>
        <w:rPr>
          <w:ins w:id="42" w:author="Melissa Locke" w:date="2010-08-09T11:34:00Z"/>
          <w:rFonts w:ascii="Times New Roman" w:hAnsi="Times New Roman"/>
          <w:sz w:val="24"/>
          <w:szCs w:val="24"/>
        </w:rPr>
      </w:pPr>
      <w:r w:rsidRPr="004F5E72">
        <w:rPr>
          <w:rFonts w:ascii="Times New Roman" w:hAnsi="Times New Roman"/>
          <w:sz w:val="24"/>
          <w:szCs w:val="24"/>
        </w:rPr>
        <w:t>B.A., University of Hawaii, Hilo, Hawaii (2000)</w:t>
      </w:r>
      <w:r>
        <w:rPr>
          <w:rFonts w:ascii="Times New Roman" w:hAnsi="Times New Roman"/>
          <w:sz w:val="24"/>
          <w:szCs w:val="24"/>
        </w:rPr>
        <w:t xml:space="preserve">, </w:t>
      </w:r>
      <w:r w:rsidR="000710B7">
        <w:rPr>
          <w:rFonts w:ascii="Times New Roman" w:hAnsi="Times New Roman"/>
          <w:sz w:val="24"/>
          <w:szCs w:val="24"/>
        </w:rPr>
        <w:t>Major in Marine Science</w:t>
      </w:r>
    </w:p>
    <w:p w:rsidR="006F2208" w:rsidRDefault="004F5E72" w:rsidP="000710B7">
      <w:pPr>
        <w:pStyle w:val="NoSpacing"/>
        <w:numPr>
          <w:ins w:id="43" w:author="Unknown"/>
        </w:numPr>
        <w:spacing w:line="360" w:lineRule="auto"/>
        <w:rPr>
          <w:rFonts w:ascii="Times New Roman" w:hAnsi="Times New Roman"/>
          <w:sz w:val="24"/>
          <w:szCs w:val="24"/>
        </w:rPr>
      </w:pPr>
      <w:r>
        <w:rPr>
          <w:rFonts w:ascii="Times New Roman" w:hAnsi="Times New Roman"/>
          <w:sz w:val="24"/>
          <w:szCs w:val="24"/>
        </w:rPr>
        <w:t xml:space="preserve">3. </w:t>
      </w:r>
      <w:r w:rsidR="006F2208" w:rsidRPr="006F2208">
        <w:rPr>
          <w:rFonts w:ascii="Times New Roman" w:hAnsi="Times New Roman"/>
          <w:sz w:val="24"/>
          <w:szCs w:val="24"/>
        </w:rPr>
        <w:t xml:space="preserve">Brian </w:t>
      </w:r>
      <w:proofErr w:type="spellStart"/>
      <w:r w:rsidR="006F2208" w:rsidRPr="006F2208">
        <w:rPr>
          <w:rFonts w:ascii="Times New Roman" w:hAnsi="Times New Roman"/>
          <w:sz w:val="24"/>
          <w:szCs w:val="24"/>
        </w:rPr>
        <w:t>Zelenke</w:t>
      </w:r>
      <w:proofErr w:type="spellEnd"/>
      <w:r w:rsidR="006F2208" w:rsidRPr="006F2208">
        <w:rPr>
          <w:rFonts w:ascii="Times New Roman" w:hAnsi="Times New Roman"/>
          <w:sz w:val="24"/>
          <w:szCs w:val="24"/>
        </w:rPr>
        <w:t xml:space="preserve"> – Senior Research Scientist</w:t>
      </w:r>
    </w:p>
    <w:p w:rsidR="004F5E72" w:rsidRDefault="004F5E72" w:rsidP="004F5E72">
      <w:pPr>
        <w:pStyle w:val="NoSpacing"/>
        <w:numPr>
          <w:ilvl w:val="0"/>
          <w:numId w:val="8"/>
        </w:numPr>
        <w:spacing w:line="360" w:lineRule="auto"/>
        <w:rPr>
          <w:rFonts w:ascii="Times New Roman" w:hAnsi="Times New Roman"/>
          <w:sz w:val="24"/>
          <w:szCs w:val="24"/>
        </w:rPr>
      </w:pPr>
      <w:r w:rsidRPr="004F5E72">
        <w:rPr>
          <w:rFonts w:ascii="Times New Roman" w:hAnsi="Times New Roman"/>
          <w:sz w:val="24"/>
          <w:szCs w:val="24"/>
        </w:rPr>
        <w:t>M.S., College of Oceanic &amp; Atmospheric Sciences, Oregon State University, Corvallis, Oregon (2005)</w:t>
      </w:r>
      <w:r>
        <w:rPr>
          <w:rFonts w:ascii="Times New Roman" w:hAnsi="Times New Roman"/>
          <w:sz w:val="24"/>
          <w:szCs w:val="24"/>
        </w:rPr>
        <w:t xml:space="preserve">, </w:t>
      </w:r>
      <w:r w:rsidRPr="004F5E72">
        <w:rPr>
          <w:rFonts w:ascii="Times New Roman" w:hAnsi="Times New Roman"/>
          <w:sz w:val="24"/>
          <w:szCs w:val="24"/>
        </w:rPr>
        <w:t>Major in Oceanography with a concentration in Physical Oceanography</w:t>
      </w:r>
    </w:p>
    <w:p w:rsidR="004F5E72" w:rsidRPr="004F5E72" w:rsidRDefault="004F5E72" w:rsidP="004F5E72">
      <w:pPr>
        <w:pStyle w:val="NoSpacing"/>
        <w:numPr>
          <w:ilvl w:val="0"/>
          <w:numId w:val="8"/>
        </w:numPr>
        <w:spacing w:line="360" w:lineRule="auto"/>
        <w:rPr>
          <w:rFonts w:ascii="Times New Roman" w:hAnsi="Times New Roman"/>
          <w:sz w:val="24"/>
          <w:szCs w:val="24"/>
        </w:rPr>
      </w:pPr>
      <w:r w:rsidRPr="004F5E72">
        <w:rPr>
          <w:rFonts w:ascii="Times New Roman" w:hAnsi="Times New Roman"/>
          <w:sz w:val="24"/>
          <w:szCs w:val="24"/>
        </w:rPr>
        <w:t>B.S., Cum Laude, Humboldt State University, Arcata, California (2002)</w:t>
      </w:r>
      <w:r>
        <w:rPr>
          <w:rFonts w:ascii="Times New Roman" w:hAnsi="Times New Roman"/>
          <w:sz w:val="24"/>
          <w:szCs w:val="24"/>
        </w:rPr>
        <w:t xml:space="preserve">, </w:t>
      </w:r>
      <w:r w:rsidRPr="004F5E72">
        <w:rPr>
          <w:rFonts w:ascii="Times New Roman" w:hAnsi="Times New Roman"/>
          <w:sz w:val="24"/>
          <w:szCs w:val="24"/>
        </w:rPr>
        <w:t>Major in Oceanography with minors in Applied Mathematics and Physical Science</w:t>
      </w:r>
    </w:p>
    <w:p w:rsidR="006F2208" w:rsidRDefault="004F5E72" w:rsidP="004F5E72">
      <w:pPr>
        <w:pStyle w:val="NoSpacing"/>
        <w:spacing w:line="360" w:lineRule="auto"/>
        <w:ind w:firstLine="720"/>
        <w:rPr>
          <w:rFonts w:ascii="Times New Roman" w:hAnsi="Times New Roman"/>
          <w:sz w:val="24"/>
          <w:szCs w:val="24"/>
        </w:rPr>
      </w:pPr>
      <w:r>
        <w:rPr>
          <w:rFonts w:ascii="Times New Roman" w:hAnsi="Times New Roman"/>
          <w:sz w:val="24"/>
          <w:szCs w:val="24"/>
        </w:rPr>
        <w:t>4. Johanna Weston – Graduate Student in Marin Biology</w:t>
      </w:r>
    </w:p>
    <w:p w:rsidR="004F5E72" w:rsidRPr="004F5E72" w:rsidRDefault="004F5E72" w:rsidP="004F5E72">
      <w:pPr>
        <w:pStyle w:val="NoSpacing"/>
        <w:numPr>
          <w:ilvl w:val="0"/>
          <w:numId w:val="9"/>
        </w:numPr>
        <w:spacing w:line="360" w:lineRule="auto"/>
        <w:rPr>
          <w:rFonts w:ascii="Times New Roman" w:hAnsi="Times New Roman"/>
          <w:sz w:val="24"/>
          <w:szCs w:val="24"/>
        </w:rPr>
      </w:pPr>
      <w:r w:rsidRPr="004F5E72">
        <w:rPr>
          <w:rFonts w:ascii="Times New Roman" w:hAnsi="Times New Roman"/>
          <w:sz w:val="24"/>
          <w:szCs w:val="24"/>
        </w:rPr>
        <w:t xml:space="preserve">M.S., California Polytechnic State </w:t>
      </w:r>
      <w:proofErr w:type="spellStart"/>
      <w:r w:rsidRPr="004F5E72">
        <w:rPr>
          <w:rFonts w:ascii="Times New Roman" w:hAnsi="Times New Roman"/>
          <w:sz w:val="24"/>
          <w:szCs w:val="24"/>
        </w:rPr>
        <w:t>University</w:t>
      </w:r>
      <w:proofErr w:type="gramStart"/>
      <w:r w:rsidRPr="004F5E72">
        <w:rPr>
          <w:rFonts w:ascii="Times New Roman" w:hAnsi="Times New Roman"/>
          <w:sz w:val="24"/>
          <w:szCs w:val="24"/>
        </w:rPr>
        <w:t>,San</w:t>
      </w:r>
      <w:proofErr w:type="spellEnd"/>
      <w:proofErr w:type="gramEnd"/>
      <w:r w:rsidRPr="004F5E72">
        <w:rPr>
          <w:rFonts w:ascii="Times New Roman" w:hAnsi="Times New Roman"/>
          <w:sz w:val="24"/>
          <w:szCs w:val="24"/>
        </w:rPr>
        <w:t xml:space="preserve"> Luis Obispo, California(in progress)</w:t>
      </w:r>
      <w:r>
        <w:rPr>
          <w:rFonts w:ascii="Times New Roman" w:hAnsi="Times New Roman"/>
          <w:sz w:val="24"/>
          <w:szCs w:val="24"/>
        </w:rPr>
        <w:t xml:space="preserve">, </w:t>
      </w:r>
      <w:r w:rsidRPr="004F5E72">
        <w:rPr>
          <w:rFonts w:ascii="Times New Roman" w:hAnsi="Times New Roman"/>
          <w:sz w:val="24"/>
          <w:szCs w:val="24"/>
        </w:rPr>
        <w:t>Major in Marine Biology.</w:t>
      </w:r>
    </w:p>
    <w:p w:rsidR="004F5E72" w:rsidRDefault="004F5E72" w:rsidP="004F5E72">
      <w:pPr>
        <w:pStyle w:val="NoSpacing"/>
        <w:numPr>
          <w:ilvl w:val="0"/>
          <w:numId w:val="9"/>
        </w:numPr>
        <w:spacing w:line="360" w:lineRule="auto"/>
        <w:rPr>
          <w:rFonts w:ascii="Times New Roman" w:hAnsi="Times New Roman"/>
          <w:sz w:val="24"/>
          <w:szCs w:val="24"/>
        </w:rPr>
      </w:pPr>
      <w:r w:rsidRPr="004F5E72">
        <w:rPr>
          <w:rFonts w:ascii="Times New Roman" w:hAnsi="Times New Roman"/>
          <w:sz w:val="24"/>
          <w:szCs w:val="24"/>
        </w:rPr>
        <w:t>B.S., University of Dallas, Irving, Texas (2008)</w:t>
      </w:r>
      <w:r>
        <w:rPr>
          <w:rFonts w:ascii="Times New Roman" w:hAnsi="Times New Roman"/>
          <w:sz w:val="24"/>
          <w:szCs w:val="24"/>
        </w:rPr>
        <w:t xml:space="preserve">, </w:t>
      </w:r>
      <w:r w:rsidRPr="004F5E72">
        <w:rPr>
          <w:rFonts w:ascii="Times New Roman" w:hAnsi="Times New Roman"/>
          <w:sz w:val="24"/>
          <w:szCs w:val="24"/>
        </w:rPr>
        <w:t xml:space="preserve">Major in Biology with a minor in Environmental Science. </w:t>
      </w:r>
    </w:p>
    <w:p w:rsidR="006F2208" w:rsidRDefault="006F2208" w:rsidP="00482238">
      <w:pPr>
        <w:pStyle w:val="NoSpacing"/>
        <w:numPr>
          <w:ins w:id="44" w:author="Melissa Locke" w:date="2010-08-09T11:17:00Z"/>
        </w:numPr>
        <w:spacing w:line="360" w:lineRule="auto"/>
        <w:rPr>
          <w:rFonts w:ascii="Times New Roman" w:hAnsi="Times New Roman"/>
          <w:sz w:val="24"/>
          <w:szCs w:val="24"/>
        </w:rPr>
      </w:pPr>
    </w:p>
    <w:p w:rsidR="00245460" w:rsidRPr="00F658E2" w:rsidRDefault="002511B8" w:rsidP="00482238">
      <w:pPr>
        <w:pStyle w:val="NoSpacing"/>
        <w:spacing w:line="360" w:lineRule="auto"/>
        <w:rPr>
          <w:rFonts w:ascii="Times New Roman" w:hAnsi="Times New Roman"/>
          <w:b/>
          <w:sz w:val="24"/>
          <w:szCs w:val="24"/>
        </w:rPr>
      </w:pPr>
      <w:r w:rsidRPr="002511B8">
        <w:rPr>
          <w:rFonts w:ascii="Times New Roman" w:hAnsi="Times New Roman"/>
          <w:b/>
          <w:sz w:val="24"/>
          <w:szCs w:val="24"/>
        </w:rPr>
        <w:t>Documents &amp; Records</w:t>
      </w:r>
    </w:p>
    <w:p w:rsidR="00C05922" w:rsidRDefault="00425EAD" w:rsidP="00482238">
      <w:pPr>
        <w:pStyle w:val="NoSpacing"/>
        <w:spacing w:line="360" w:lineRule="auto"/>
        <w:rPr>
          <w:rFonts w:ascii="Times New Roman" w:hAnsi="Times New Roman"/>
          <w:sz w:val="24"/>
          <w:szCs w:val="24"/>
        </w:rPr>
      </w:pPr>
      <w:r>
        <w:rPr>
          <w:rFonts w:ascii="Times New Roman" w:hAnsi="Times New Roman"/>
          <w:sz w:val="24"/>
          <w:szCs w:val="24"/>
        </w:rPr>
        <w:tab/>
        <w:t xml:space="preserve">For detailed procedures of the water quality stations, </w:t>
      </w:r>
      <w:proofErr w:type="spellStart"/>
      <w:r>
        <w:rPr>
          <w:rFonts w:ascii="Times New Roman" w:hAnsi="Times New Roman"/>
          <w:sz w:val="24"/>
          <w:szCs w:val="24"/>
        </w:rPr>
        <w:t>Satlan</w:t>
      </w:r>
      <w:r w:rsidR="00C05922">
        <w:rPr>
          <w:rFonts w:ascii="Times New Roman" w:hAnsi="Times New Roman"/>
          <w:sz w:val="24"/>
          <w:szCs w:val="24"/>
        </w:rPr>
        <w:t>ti</w:t>
      </w:r>
      <w:r>
        <w:rPr>
          <w:rFonts w:ascii="Times New Roman" w:hAnsi="Times New Roman"/>
          <w:sz w:val="24"/>
          <w:szCs w:val="24"/>
        </w:rPr>
        <w:t>c</w:t>
      </w:r>
      <w:proofErr w:type="spellEnd"/>
      <w:r>
        <w:rPr>
          <w:rFonts w:ascii="Times New Roman" w:hAnsi="Times New Roman"/>
          <w:sz w:val="24"/>
          <w:szCs w:val="24"/>
        </w:rPr>
        <w:t>, Inc provides a Morro Bay Monitoring System Operation Manual</w:t>
      </w:r>
      <w:r w:rsidR="00FE4960">
        <w:rPr>
          <w:rFonts w:ascii="Times New Roman" w:hAnsi="Times New Roman"/>
          <w:sz w:val="24"/>
          <w:szCs w:val="24"/>
        </w:rPr>
        <w:t xml:space="preserve">. </w:t>
      </w:r>
      <w:r>
        <w:rPr>
          <w:rFonts w:ascii="Times New Roman" w:hAnsi="Times New Roman"/>
          <w:sz w:val="24"/>
          <w:szCs w:val="24"/>
        </w:rPr>
        <w:t xml:space="preserve">This document </w:t>
      </w:r>
      <w:r w:rsidR="00C05922">
        <w:rPr>
          <w:rFonts w:ascii="Times New Roman" w:hAnsi="Times New Roman"/>
          <w:sz w:val="24"/>
          <w:szCs w:val="24"/>
        </w:rPr>
        <w:t>is referenced during all field excursions and lab operations</w:t>
      </w:r>
      <w:r w:rsidR="00FE4960">
        <w:rPr>
          <w:rFonts w:ascii="Times New Roman" w:hAnsi="Times New Roman"/>
          <w:sz w:val="24"/>
          <w:szCs w:val="24"/>
        </w:rPr>
        <w:t xml:space="preserve">. </w:t>
      </w:r>
      <w:r w:rsidR="00C05922">
        <w:rPr>
          <w:rFonts w:ascii="Times New Roman" w:hAnsi="Times New Roman"/>
          <w:sz w:val="24"/>
          <w:szCs w:val="24"/>
        </w:rPr>
        <w:t xml:space="preserve"> </w:t>
      </w:r>
    </w:p>
    <w:p w:rsidR="00245460" w:rsidRDefault="00C05922" w:rsidP="00482238">
      <w:pPr>
        <w:pStyle w:val="NoSpacing"/>
        <w:spacing w:line="360" w:lineRule="auto"/>
        <w:rPr>
          <w:rFonts w:ascii="Times New Roman" w:hAnsi="Times New Roman"/>
          <w:sz w:val="24"/>
          <w:szCs w:val="24"/>
        </w:rPr>
      </w:pPr>
      <w:r>
        <w:rPr>
          <w:rFonts w:ascii="Times New Roman" w:hAnsi="Times New Roman"/>
          <w:sz w:val="24"/>
          <w:szCs w:val="24"/>
        </w:rPr>
        <w:tab/>
        <w:t xml:space="preserve">Each field excursion </w:t>
      </w:r>
      <w:r w:rsidR="00965489">
        <w:rPr>
          <w:rFonts w:ascii="Times New Roman" w:hAnsi="Times New Roman"/>
          <w:sz w:val="24"/>
          <w:szCs w:val="24"/>
        </w:rPr>
        <w:t>can be</w:t>
      </w:r>
      <w:r>
        <w:rPr>
          <w:rFonts w:ascii="Times New Roman" w:hAnsi="Times New Roman"/>
          <w:sz w:val="24"/>
          <w:szCs w:val="24"/>
        </w:rPr>
        <w:t xml:space="preserve"> documented in several ways</w:t>
      </w:r>
      <w:r w:rsidR="00965489">
        <w:rPr>
          <w:rFonts w:ascii="Times New Roman" w:hAnsi="Times New Roman"/>
          <w:sz w:val="24"/>
          <w:szCs w:val="24"/>
        </w:rPr>
        <w:t xml:space="preserve"> depending on the nature of each field activity</w:t>
      </w:r>
      <w:r w:rsidR="00FE4960">
        <w:rPr>
          <w:rFonts w:ascii="Times New Roman" w:hAnsi="Times New Roman"/>
          <w:sz w:val="24"/>
          <w:szCs w:val="24"/>
        </w:rPr>
        <w:t xml:space="preserve">. First, </w:t>
      </w:r>
      <w:proofErr w:type="gramStart"/>
      <w:r w:rsidR="00FE4960">
        <w:rPr>
          <w:rFonts w:ascii="Times New Roman" w:hAnsi="Times New Roman"/>
          <w:sz w:val="24"/>
          <w:szCs w:val="24"/>
        </w:rPr>
        <w:t>each boating trip is documented by a Boating Float Plan</w:t>
      </w:r>
      <w:proofErr w:type="gramEnd"/>
      <w:r w:rsidR="00FE4960">
        <w:rPr>
          <w:rFonts w:ascii="Times New Roman" w:hAnsi="Times New Roman"/>
          <w:sz w:val="24"/>
          <w:szCs w:val="24"/>
        </w:rPr>
        <w:t xml:space="preserve"> through the Cal Poly CCMS Pier Facilities, where the trip location, purpose, and timing are described (</w:t>
      </w:r>
      <w:r w:rsidR="00FE4960" w:rsidRPr="00AA36FE">
        <w:rPr>
          <w:rFonts w:ascii="Times New Roman" w:hAnsi="Times New Roman"/>
          <w:sz w:val="24"/>
          <w:szCs w:val="24"/>
        </w:rPr>
        <w:t>SLOSEA_Example_100630_Float_Plan_MB</w:t>
      </w:r>
      <w:r w:rsidR="00FE4960">
        <w:rPr>
          <w:rFonts w:ascii="Times New Roman" w:hAnsi="Times New Roman"/>
          <w:sz w:val="24"/>
          <w:szCs w:val="24"/>
        </w:rPr>
        <w:t>.</w:t>
      </w:r>
      <w:r w:rsidR="00FE4960" w:rsidRPr="00AA36FE">
        <w:rPr>
          <w:rFonts w:ascii="Times New Roman" w:hAnsi="Times New Roman"/>
          <w:sz w:val="24"/>
          <w:szCs w:val="24"/>
        </w:rPr>
        <w:t>pdf</w:t>
      </w:r>
      <w:r w:rsidR="00FE4960">
        <w:rPr>
          <w:rFonts w:ascii="Times New Roman" w:hAnsi="Times New Roman"/>
          <w:sz w:val="24"/>
          <w:szCs w:val="24"/>
        </w:rPr>
        <w:t>). Second, each field activity is documented in both a “SLOSEA WQ” Google Calendar and in a continuously updated “</w:t>
      </w:r>
      <w:proofErr w:type="spellStart"/>
      <w:r w:rsidR="00FE4960" w:rsidRPr="00C05922">
        <w:rPr>
          <w:rFonts w:ascii="Times New Roman" w:hAnsi="Times New Roman"/>
          <w:sz w:val="24"/>
          <w:szCs w:val="24"/>
        </w:rPr>
        <w:t>SLOSEA_WQ_Station_FieldWork_Timeline</w:t>
      </w:r>
      <w:r w:rsidR="00FE4960">
        <w:rPr>
          <w:rFonts w:ascii="Times New Roman" w:hAnsi="Times New Roman"/>
          <w:sz w:val="24"/>
          <w:szCs w:val="24"/>
        </w:rPr>
        <w:t>.</w:t>
      </w:r>
      <w:r w:rsidR="00934138">
        <w:rPr>
          <w:rFonts w:ascii="Times New Roman" w:hAnsi="Times New Roman"/>
          <w:sz w:val="24"/>
          <w:szCs w:val="24"/>
        </w:rPr>
        <w:t>pdf</w:t>
      </w:r>
      <w:proofErr w:type="spellEnd"/>
      <w:r>
        <w:rPr>
          <w:rFonts w:ascii="Times New Roman" w:hAnsi="Times New Roman"/>
          <w:sz w:val="24"/>
          <w:szCs w:val="24"/>
        </w:rPr>
        <w:t>”</w:t>
      </w:r>
      <w:r w:rsidR="00FE4960">
        <w:rPr>
          <w:rFonts w:ascii="Times New Roman" w:hAnsi="Times New Roman"/>
          <w:sz w:val="24"/>
          <w:szCs w:val="24"/>
        </w:rPr>
        <w:t xml:space="preserve">. </w:t>
      </w:r>
      <w:r>
        <w:rPr>
          <w:rFonts w:ascii="Times New Roman" w:hAnsi="Times New Roman"/>
          <w:sz w:val="24"/>
          <w:szCs w:val="24"/>
        </w:rPr>
        <w:t xml:space="preserve"> The </w:t>
      </w:r>
      <w:r w:rsidRPr="00C05922">
        <w:rPr>
          <w:rFonts w:ascii="Times New Roman" w:hAnsi="Times New Roman"/>
          <w:sz w:val="24"/>
          <w:szCs w:val="24"/>
        </w:rPr>
        <w:t>personnel</w:t>
      </w:r>
      <w:r>
        <w:rPr>
          <w:rFonts w:ascii="Times New Roman" w:hAnsi="Times New Roman"/>
          <w:sz w:val="24"/>
          <w:szCs w:val="24"/>
        </w:rPr>
        <w:t xml:space="preserve"> involved, weather conditions, tide conditions, purpose, and accomplishments are described in the Google Calendar and the spreadsheet</w:t>
      </w:r>
      <w:r w:rsidR="00FE4960">
        <w:rPr>
          <w:rFonts w:ascii="Times New Roman" w:hAnsi="Times New Roman"/>
          <w:sz w:val="24"/>
          <w:szCs w:val="24"/>
        </w:rPr>
        <w:t xml:space="preserve">. </w:t>
      </w:r>
      <w:r>
        <w:rPr>
          <w:rFonts w:ascii="Times New Roman" w:hAnsi="Times New Roman"/>
          <w:sz w:val="24"/>
          <w:szCs w:val="24"/>
        </w:rPr>
        <w:t>The Google Calendar is viewable by SLOEA WQ personnel, and each updated spreadsheet is distributed to SLOSEA WQ personnel via email</w:t>
      </w:r>
      <w:r w:rsidR="00FE4960">
        <w:rPr>
          <w:rFonts w:ascii="Times New Roman" w:hAnsi="Times New Roman"/>
          <w:sz w:val="24"/>
          <w:szCs w:val="24"/>
        </w:rPr>
        <w:t xml:space="preserve">. </w:t>
      </w:r>
      <w:r w:rsidR="00916303">
        <w:rPr>
          <w:rFonts w:ascii="Times New Roman" w:hAnsi="Times New Roman"/>
          <w:sz w:val="24"/>
          <w:szCs w:val="24"/>
        </w:rPr>
        <w:t xml:space="preserve"> </w:t>
      </w:r>
      <w:r w:rsidR="00FE4960">
        <w:rPr>
          <w:rFonts w:ascii="Times New Roman" w:hAnsi="Times New Roman"/>
          <w:sz w:val="24"/>
          <w:szCs w:val="24"/>
        </w:rPr>
        <w:t>Third, when instruments are either removed or redeployed on a different station, the change is added to a continuously updated “</w:t>
      </w:r>
      <w:proofErr w:type="spellStart"/>
      <w:r w:rsidR="00FE4960" w:rsidRPr="00EE55D0">
        <w:rPr>
          <w:rFonts w:ascii="Times New Roman" w:hAnsi="Times New Roman"/>
          <w:sz w:val="24"/>
          <w:szCs w:val="24"/>
        </w:rPr>
        <w:t>SLOSEA_WQ_Sensor_Location_Timeline</w:t>
      </w:r>
      <w:r w:rsidR="00FE4960">
        <w:rPr>
          <w:rFonts w:ascii="Times New Roman" w:hAnsi="Times New Roman"/>
          <w:sz w:val="24"/>
          <w:szCs w:val="24"/>
        </w:rPr>
        <w:t>.</w:t>
      </w:r>
      <w:r w:rsidR="00934138">
        <w:rPr>
          <w:rFonts w:ascii="Times New Roman" w:hAnsi="Times New Roman"/>
          <w:sz w:val="24"/>
          <w:szCs w:val="24"/>
        </w:rPr>
        <w:t>pdf</w:t>
      </w:r>
      <w:proofErr w:type="spellEnd"/>
      <w:r w:rsidR="00EE55D0">
        <w:rPr>
          <w:rFonts w:ascii="Times New Roman" w:hAnsi="Times New Roman"/>
          <w:sz w:val="24"/>
          <w:szCs w:val="24"/>
        </w:rPr>
        <w:t>” spreadsheet</w:t>
      </w:r>
      <w:r w:rsidR="00FE4960">
        <w:rPr>
          <w:rFonts w:ascii="Times New Roman" w:hAnsi="Times New Roman"/>
          <w:sz w:val="24"/>
          <w:szCs w:val="24"/>
        </w:rPr>
        <w:t xml:space="preserve">. </w:t>
      </w:r>
      <w:r w:rsidR="00EE55D0">
        <w:rPr>
          <w:rFonts w:ascii="Times New Roman" w:hAnsi="Times New Roman"/>
          <w:sz w:val="24"/>
          <w:szCs w:val="24"/>
        </w:rPr>
        <w:t>This document is also emailed to SLOSEA WQ personnel</w:t>
      </w:r>
      <w:r w:rsidR="00FE4960">
        <w:rPr>
          <w:rFonts w:ascii="Times New Roman" w:hAnsi="Times New Roman"/>
          <w:sz w:val="24"/>
          <w:szCs w:val="24"/>
        </w:rPr>
        <w:t xml:space="preserve">. </w:t>
      </w:r>
      <w:r w:rsidR="00EE55D0">
        <w:rPr>
          <w:rFonts w:ascii="Times New Roman" w:hAnsi="Times New Roman"/>
          <w:sz w:val="24"/>
          <w:szCs w:val="24"/>
        </w:rPr>
        <w:t xml:space="preserve"> </w:t>
      </w:r>
      <w:r w:rsidR="00965489">
        <w:rPr>
          <w:rFonts w:ascii="Times New Roman" w:hAnsi="Times New Roman"/>
          <w:sz w:val="24"/>
          <w:szCs w:val="24"/>
        </w:rPr>
        <w:t>Since processing data and public viewing on the website is dependent on the instrument serial numbers, when a</w:t>
      </w:r>
      <w:r w:rsidR="00FA03C5">
        <w:rPr>
          <w:rFonts w:ascii="Times New Roman" w:hAnsi="Times New Roman"/>
          <w:sz w:val="24"/>
          <w:szCs w:val="24"/>
        </w:rPr>
        <w:t>n</w:t>
      </w:r>
      <w:r w:rsidR="00965489">
        <w:rPr>
          <w:rFonts w:ascii="Times New Roman" w:hAnsi="Times New Roman"/>
          <w:sz w:val="24"/>
          <w:szCs w:val="24"/>
        </w:rPr>
        <w:t xml:space="preserve"> </w:t>
      </w:r>
      <w:r w:rsidR="00FA03C5">
        <w:rPr>
          <w:rFonts w:ascii="Times New Roman" w:hAnsi="Times New Roman"/>
          <w:sz w:val="24"/>
          <w:szCs w:val="24"/>
        </w:rPr>
        <w:t>instrument serial number changes the script for processing data must be changed by the SLOSEA WQ Information Technology and Network Support person</w:t>
      </w:r>
      <w:r w:rsidR="00FE4960">
        <w:rPr>
          <w:rFonts w:ascii="Times New Roman" w:hAnsi="Times New Roman"/>
          <w:sz w:val="24"/>
          <w:szCs w:val="24"/>
        </w:rPr>
        <w:t xml:space="preserve">. </w:t>
      </w:r>
      <w:r w:rsidR="00FA03C5">
        <w:rPr>
          <w:rFonts w:ascii="Times New Roman" w:hAnsi="Times New Roman"/>
          <w:sz w:val="24"/>
          <w:szCs w:val="24"/>
        </w:rPr>
        <w:t xml:space="preserve"> Each script modification is note documented in the script</w:t>
      </w:r>
      <w:r w:rsidR="00FE4960">
        <w:rPr>
          <w:rFonts w:ascii="Times New Roman" w:hAnsi="Times New Roman"/>
          <w:sz w:val="24"/>
          <w:szCs w:val="24"/>
        </w:rPr>
        <w:t xml:space="preserve">. </w:t>
      </w:r>
      <w:r w:rsidR="00FA03C5">
        <w:rPr>
          <w:rFonts w:ascii="Times New Roman" w:hAnsi="Times New Roman"/>
          <w:sz w:val="24"/>
          <w:szCs w:val="24"/>
        </w:rPr>
        <w:t xml:space="preserve"> Fourth, each field activity is documented in the researcher’s field lab notebooks</w:t>
      </w:r>
    </w:p>
    <w:p w:rsidR="00C309C9" w:rsidRDefault="00FA03C5" w:rsidP="00482238">
      <w:pPr>
        <w:pStyle w:val="NoSpacing"/>
        <w:spacing w:line="360" w:lineRule="auto"/>
        <w:rPr>
          <w:rFonts w:ascii="Times New Roman" w:hAnsi="Times New Roman"/>
          <w:sz w:val="24"/>
          <w:szCs w:val="24"/>
        </w:rPr>
      </w:pPr>
      <w:r>
        <w:rPr>
          <w:rFonts w:ascii="Times New Roman" w:hAnsi="Times New Roman"/>
          <w:sz w:val="24"/>
          <w:szCs w:val="24"/>
        </w:rPr>
        <w:tab/>
        <w:t>Each time an instrument is communicated with directly via computer a capture text is collected</w:t>
      </w:r>
      <w:r w:rsidR="00FE4960">
        <w:rPr>
          <w:rFonts w:ascii="Times New Roman" w:hAnsi="Times New Roman"/>
          <w:sz w:val="24"/>
          <w:szCs w:val="24"/>
        </w:rPr>
        <w:t xml:space="preserve">. </w:t>
      </w:r>
      <w:r>
        <w:rPr>
          <w:rFonts w:ascii="Times New Roman" w:hAnsi="Times New Roman"/>
          <w:sz w:val="24"/>
          <w:szCs w:val="24"/>
        </w:rPr>
        <w:t xml:space="preserve">Each capture text is </w:t>
      </w:r>
      <w:r w:rsidR="00C309C9">
        <w:rPr>
          <w:rFonts w:ascii="Times New Roman" w:hAnsi="Times New Roman"/>
          <w:sz w:val="24"/>
          <w:szCs w:val="24"/>
        </w:rPr>
        <w:t>named with the date, primary instrument serial number, and location (station name or lab)</w:t>
      </w:r>
      <w:r w:rsidR="00AA36FE">
        <w:rPr>
          <w:rFonts w:ascii="Times New Roman" w:hAnsi="Times New Roman"/>
          <w:sz w:val="24"/>
          <w:szCs w:val="24"/>
        </w:rPr>
        <w:t xml:space="preserve"> (</w:t>
      </w:r>
      <w:r w:rsidR="00AA36FE" w:rsidRPr="00AA36FE">
        <w:rPr>
          <w:rFonts w:ascii="Times New Roman" w:hAnsi="Times New Roman"/>
          <w:sz w:val="24"/>
          <w:szCs w:val="24"/>
        </w:rPr>
        <w:t>SAMPLE_100503_STORX22_BS1_CaptureText</w:t>
      </w:r>
      <w:r w:rsidR="00FE4960">
        <w:rPr>
          <w:rFonts w:ascii="Times New Roman" w:hAnsi="Times New Roman"/>
          <w:sz w:val="24"/>
          <w:szCs w:val="24"/>
        </w:rPr>
        <w:t>.</w:t>
      </w:r>
      <w:r w:rsidR="00AA36FE" w:rsidRPr="00AA36FE">
        <w:rPr>
          <w:rFonts w:ascii="Times New Roman" w:hAnsi="Times New Roman"/>
          <w:sz w:val="24"/>
          <w:szCs w:val="24"/>
        </w:rPr>
        <w:t>TXT</w:t>
      </w:r>
      <w:r w:rsidR="00AA36FE">
        <w:rPr>
          <w:rFonts w:ascii="Times New Roman" w:hAnsi="Times New Roman"/>
          <w:sz w:val="24"/>
          <w:szCs w:val="24"/>
        </w:rPr>
        <w:t>)</w:t>
      </w:r>
      <w:r w:rsidR="00FE4960">
        <w:rPr>
          <w:rFonts w:ascii="Times New Roman" w:hAnsi="Times New Roman"/>
          <w:sz w:val="24"/>
          <w:szCs w:val="24"/>
        </w:rPr>
        <w:t xml:space="preserve">. </w:t>
      </w:r>
      <w:r w:rsidR="00C309C9">
        <w:rPr>
          <w:rFonts w:ascii="Times New Roman" w:hAnsi="Times New Roman"/>
          <w:sz w:val="24"/>
          <w:szCs w:val="24"/>
        </w:rPr>
        <w:t xml:space="preserve"> Information that is collected within the capture text can vary between instrument types</w:t>
      </w:r>
      <w:r w:rsidR="00FE4960">
        <w:rPr>
          <w:rFonts w:ascii="Times New Roman" w:hAnsi="Times New Roman"/>
          <w:sz w:val="24"/>
          <w:szCs w:val="24"/>
        </w:rPr>
        <w:t xml:space="preserve">. </w:t>
      </w:r>
      <w:r w:rsidR="00C309C9">
        <w:rPr>
          <w:rFonts w:ascii="Times New Roman" w:hAnsi="Times New Roman"/>
          <w:sz w:val="24"/>
          <w:szCs w:val="24"/>
        </w:rPr>
        <w:t xml:space="preserve"> For the STORX and the ISUS, the time, date, and voltage supply are always collected</w:t>
      </w:r>
      <w:r w:rsidR="00FE4960">
        <w:rPr>
          <w:rFonts w:ascii="Times New Roman" w:hAnsi="Times New Roman"/>
          <w:sz w:val="24"/>
          <w:szCs w:val="24"/>
        </w:rPr>
        <w:t xml:space="preserve">. </w:t>
      </w:r>
      <w:r w:rsidR="00C309C9">
        <w:rPr>
          <w:rFonts w:ascii="Times New Roman" w:hAnsi="Times New Roman"/>
          <w:sz w:val="24"/>
          <w:szCs w:val="24"/>
        </w:rPr>
        <w:t>Additional information collected can range from port configurations, deployment configurations, modem configuration, and files present on the flash drive</w:t>
      </w:r>
      <w:r w:rsidR="00FE4960">
        <w:rPr>
          <w:rFonts w:ascii="Times New Roman" w:hAnsi="Times New Roman"/>
          <w:sz w:val="24"/>
          <w:szCs w:val="24"/>
        </w:rPr>
        <w:t xml:space="preserve">. </w:t>
      </w:r>
      <w:r w:rsidR="00C309C9">
        <w:rPr>
          <w:rFonts w:ascii="Times New Roman" w:hAnsi="Times New Roman"/>
          <w:sz w:val="24"/>
          <w:szCs w:val="24"/>
        </w:rPr>
        <w:t xml:space="preserve"> </w:t>
      </w:r>
    </w:p>
    <w:p w:rsidR="00C309C9" w:rsidRDefault="00DE74EC" w:rsidP="00482238">
      <w:pPr>
        <w:pStyle w:val="NoSpacing"/>
        <w:spacing w:line="360" w:lineRule="auto"/>
        <w:rPr>
          <w:rFonts w:ascii="Times New Roman" w:hAnsi="Times New Roman"/>
          <w:b/>
          <w:sz w:val="24"/>
          <w:szCs w:val="24"/>
        </w:rPr>
      </w:pPr>
      <w:r>
        <w:rPr>
          <w:rFonts w:ascii="Times New Roman" w:hAnsi="Times New Roman"/>
          <w:sz w:val="24"/>
          <w:szCs w:val="24"/>
        </w:rPr>
        <w:tab/>
      </w:r>
      <w:r w:rsidR="00C309C9" w:rsidRPr="00C309C9">
        <w:rPr>
          <w:rFonts w:ascii="Times New Roman" w:hAnsi="Times New Roman"/>
          <w:b/>
          <w:sz w:val="24"/>
          <w:szCs w:val="24"/>
        </w:rPr>
        <w:t>Data Generation &amp; Acquisition</w:t>
      </w:r>
    </w:p>
    <w:p w:rsidR="00C309C9" w:rsidRPr="002631F5" w:rsidRDefault="00C309C9" w:rsidP="00482238">
      <w:pPr>
        <w:pStyle w:val="NoSpacing"/>
        <w:spacing w:line="36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This section describes how each </w:t>
      </w:r>
      <w:r w:rsidR="000710B7">
        <w:rPr>
          <w:rFonts w:ascii="Times New Roman" w:hAnsi="Times New Roman"/>
          <w:sz w:val="24"/>
          <w:szCs w:val="24"/>
        </w:rPr>
        <w:t xml:space="preserve">of the </w:t>
      </w:r>
      <w:r>
        <w:rPr>
          <w:rFonts w:ascii="Times New Roman" w:hAnsi="Times New Roman"/>
          <w:sz w:val="24"/>
          <w:szCs w:val="24"/>
        </w:rPr>
        <w:t>water quality station</w:t>
      </w:r>
      <w:r w:rsidR="000710B7">
        <w:rPr>
          <w:rFonts w:ascii="Times New Roman" w:hAnsi="Times New Roman"/>
          <w:sz w:val="24"/>
          <w:szCs w:val="24"/>
        </w:rPr>
        <w:t>s</w:t>
      </w:r>
      <w:r>
        <w:rPr>
          <w:rFonts w:ascii="Times New Roman" w:hAnsi="Times New Roman"/>
          <w:sz w:val="24"/>
          <w:szCs w:val="24"/>
        </w:rPr>
        <w:t xml:space="preserve"> work, how each sensor samples the water column, and how </w:t>
      </w:r>
      <w:r w:rsidR="000710B7">
        <w:rPr>
          <w:rFonts w:ascii="Times New Roman" w:hAnsi="Times New Roman"/>
          <w:sz w:val="24"/>
          <w:szCs w:val="24"/>
        </w:rPr>
        <w:t xml:space="preserve">the </w:t>
      </w:r>
      <w:r>
        <w:rPr>
          <w:rFonts w:ascii="Times New Roman" w:hAnsi="Times New Roman"/>
          <w:sz w:val="24"/>
          <w:szCs w:val="24"/>
        </w:rPr>
        <w:t>system</w:t>
      </w:r>
      <w:r w:rsidR="000710B7">
        <w:rPr>
          <w:rFonts w:ascii="Times New Roman" w:hAnsi="Times New Roman"/>
          <w:sz w:val="24"/>
          <w:szCs w:val="24"/>
        </w:rPr>
        <w:t>s</w:t>
      </w:r>
      <w:r>
        <w:rPr>
          <w:rFonts w:ascii="Times New Roman" w:hAnsi="Times New Roman"/>
          <w:sz w:val="24"/>
          <w:szCs w:val="24"/>
        </w:rPr>
        <w:t xml:space="preserve"> transmits the raw data</w:t>
      </w:r>
      <w:r w:rsidR="00FE4960">
        <w:rPr>
          <w:rFonts w:ascii="Times New Roman" w:hAnsi="Times New Roman"/>
          <w:sz w:val="24"/>
          <w:szCs w:val="24"/>
        </w:rPr>
        <w:t xml:space="preserve">. </w:t>
      </w:r>
    </w:p>
    <w:p w:rsidR="000710B7" w:rsidRDefault="000710B7" w:rsidP="00482238">
      <w:pPr>
        <w:spacing w:line="360" w:lineRule="auto"/>
        <w:rPr>
          <w:rFonts w:ascii="Times New Roman" w:hAnsi="Times New Roman" w:cs="Times New Roman"/>
          <w:i/>
        </w:rPr>
      </w:pPr>
    </w:p>
    <w:p w:rsidR="00C309C9" w:rsidRDefault="00C309C9" w:rsidP="00482238">
      <w:pPr>
        <w:spacing w:line="360" w:lineRule="auto"/>
        <w:rPr>
          <w:rFonts w:ascii="Times New Roman" w:hAnsi="Times New Roman" w:cs="Times New Roman"/>
          <w:i/>
        </w:rPr>
      </w:pPr>
      <w:r w:rsidRPr="00C309C9">
        <w:rPr>
          <w:rFonts w:ascii="Times New Roman" w:hAnsi="Times New Roman" w:cs="Times New Roman"/>
          <w:i/>
        </w:rPr>
        <w:t>Sampling Design (Experimental Design)</w:t>
      </w:r>
    </w:p>
    <w:p w:rsidR="00F658E2" w:rsidRPr="00F658E2" w:rsidRDefault="00F658E2" w:rsidP="00482238">
      <w:pPr>
        <w:pStyle w:val="NoSpacing"/>
        <w:spacing w:line="360" w:lineRule="auto"/>
        <w:ind w:firstLine="720"/>
        <w:rPr>
          <w:rFonts w:ascii="Times New Roman" w:hAnsi="Times New Roman"/>
          <w:i/>
          <w:sz w:val="24"/>
          <w:szCs w:val="24"/>
        </w:rPr>
      </w:pPr>
      <w:r w:rsidRPr="00F658E2">
        <w:rPr>
          <w:rFonts w:ascii="Times New Roman" w:hAnsi="Times New Roman"/>
          <w:i/>
          <w:sz w:val="24"/>
          <w:szCs w:val="24"/>
        </w:rPr>
        <w:t>Water Quality Observatory</w:t>
      </w:r>
    </w:p>
    <w:p w:rsidR="00B1583A" w:rsidRDefault="00F658E2" w:rsidP="00482238">
      <w:pPr>
        <w:pStyle w:val="NoSpacing"/>
        <w:spacing w:line="360" w:lineRule="auto"/>
        <w:rPr>
          <w:rFonts w:ascii="Times New Roman" w:hAnsi="Times New Roman"/>
          <w:sz w:val="24"/>
          <w:szCs w:val="24"/>
        </w:rPr>
      </w:pPr>
      <w:r w:rsidRPr="00F658E2">
        <w:rPr>
          <w:rFonts w:ascii="Times New Roman" w:hAnsi="Times New Roman"/>
          <w:sz w:val="24"/>
          <w:szCs w:val="24"/>
        </w:rPr>
        <w:tab/>
        <w:t>The stations were designed to support physical, chemical, and biological sensors</w:t>
      </w:r>
      <w:r w:rsidR="00FE4960">
        <w:rPr>
          <w:rFonts w:ascii="Times New Roman" w:hAnsi="Times New Roman"/>
          <w:sz w:val="24"/>
          <w:szCs w:val="24"/>
        </w:rPr>
        <w:t xml:space="preserve">. </w:t>
      </w:r>
      <w:r w:rsidRPr="00F658E2">
        <w:rPr>
          <w:rFonts w:ascii="Times New Roman" w:hAnsi="Times New Roman"/>
          <w:sz w:val="24"/>
          <w:szCs w:val="24"/>
        </w:rPr>
        <w:t xml:space="preserve">The sensors were chosen for their ability to withstand environmental forces over a </w:t>
      </w:r>
      <w:proofErr w:type="gramStart"/>
      <w:r w:rsidRPr="00F658E2">
        <w:rPr>
          <w:rFonts w:ascii="Times New Roman" w:hAnsi="Times New Roman"/>
          <w:sz w:val="24"/>
          <w:szCs w:val="24"/>
        </w:rPr>
        <w:t>one year</w:t>
      </w:r>
      <w:proofErr w:type="gramEnd"/>
      <w:r w:rsidRPr="00F658E2">
        <w:rPr>
          <w:rFonts w:ascii="Times New Roman" w:hAnsi="Times New Roman"/>
          <w:sz w:val="24"/>
          <w:szCs w:val="24"/>
        </w:rPr>
        <w:t xml:space="preserve"> period within an estuary and be accessible by small boat</w:t>
      </w:r>
      <w:r w:rsidR="00FE4960">
        <w:rPr>
          <w:rFonts w:ascii="Times New Roman" w:hAnsi="Times New Roman"/>
          <w:sz w:val="24"/>
          <w:szCs w:val="24"/>
        </w:rPr>
        <w:t xml:space="preserve">. </w:t>
      </w:r>
      <w:r w:rsidRPr="00F658E2">
        <w:rPr>
          <w:rFonts w:ascii="Times New Roman" w:hAnsi="Times New Roman"/>
          <w:sz w:val="24"/>
          <w:szCs w:val="24"/>
        </w:rPr>
        <w:t xml:space="preserve">BM1 and BS1 water quality sensors are located at fixed depth, and CM1 water quality </w:t>
      </w:r>
      <w:r w:rsidR="00C6135E">
        <w:rPr>
          <w:rFonts w:ascii="Times New Roman" w:hAnsi="Times New Roman"/>
          <w:sz w:val="24"/>
          <w:szCs w:val="24"/>
        </w:rPr>
        <w:t>array</w:t>
      </w:r>
      <w:r w:rsidRPr="00F658E2">
        <w:rPr>
          <w:rFonts w:ascii="Times New Roman" w:hAnsi="Times New Roman"/>
          <w:sz w:val="24"/>
          <w:szCs w:val="24"/>
        </w:rPr>
        <w:t xml:space="preserve"> float</w:t>
      </w:r>
      <w:r w:rsidR="00C6135E">
        <w:rPr>
          <w:rFonts w:ascii="Times New Roman" w:hAnsi="Times New Roman"/>
          <w:sz w:val="24"/>
          <w:szCs w:val="24"/>
        </w:rPr>
        <w:t>s</w:t>
      </w:r>
      <w:r w:rsidRPr="00F658E2">
        <w:rPr>
          <w:rFonts w:ascii="Times New Roman" w:hAnsi="Times New Roman"/>
          <w:sz w:val="24"/>
          <w:szCs w:val="24"/>
        </w:rPr>
        <w:t xml:space="preserve"> at the water surface</w:t>
      </w:r>
      <w:r w:rsidR="00FE4960">
        <w:rPr>
          <w:rFonts w:ascii="Times New Roman" w:hAnsi="Times New Roman"/>
          <w:sz w:val="24"/>
          <w:szCs w:val="24"/>
        </w:rPr>
        <w:t xml:space="preserve">. </w:t>
      </w:r>
      <w:r w:rsidRPr="00F658E2">
        <w:rPr>
          <w:rFonts w:ascii="Times New Roman" w:hAnsi="Times New Roman"/>
          <w:sz w:val="24"/>
          <w:szCs w:val="24"/>
        </w:rPr>
        <w:t xml:space="preserve">Each station is composed of a solar powered battery, telemetry, </w:t>
      </w:r>
      <w:proofErr w:type="spellStart"/>
      <w:r w:rsidRPr="00F658E2">
        <w:rPr>
          <w:rFonts w:ascii="Times New Roman" w:hAnsi="Times New Roman"/>
          <w:sz w:val="24"/>
          <w:szCs w:val="24"/>
        </w:rPr>
        <w:t>Satlantic</w:t>
      </w:r>
      <w:proofErr w:type="spellEnd"/>
      <w:r w:rsidRPr="00F658E2">
        <w:rPr>
          <w:rFonts w:ascii="Times New Roman" w:hAnsi="Times New Roman"/>
          <w:sz w:val="24"/>
          <w:szCs w:val="24"/>
        </w:rPr>
        <w:t xml:space="preserve"> STOR-X data logger, </w:t>
      </w:r>
      <w:proofErr w:type="spellStart"/>
      <w:r w:rsidRPr="00F658E2">
        <w:rPr>
          <w:rFonts w:ascii="Times New Roman" w:hAnsi="Times New Roman"/>
          <w:sz w:val="24"/>
          <w:szCs w:val="24"/>
        </w:rPr>
        <w:t>Satlantic</w:t>
      </w:r>
      <w:proofErr w:type="spellEnd"/>
      <w:r w:rsidRPr="00F658E2">
        <w:rPr>
          <w:rFonts w:ascii="Times New Roman" w:hAnsi="Times New Roman"/>
          <w:sz w:val="24"/>
          <w:szCs w:val="24"/>
        </w:rPr>
        <w:t xml:space="preserve"> ISUS-X nitrate sensor, Sea-Bird CTD (SIP-37) sensor, WET Labs </w:t>
      </w:r>
      <w:proofErr w:type="spellStart"/>
      <w:r w:rsidRPr="00F658E2">
        <w:rPr>
          <w:rFonts w:ascii="Times New Roman" w:hAnsi="Times New Roman"/>
          <w:sz w:val="24"/>
          <w:szCs w:val="24"/>
        </w:rPr>
        <w:t>Fluorometer</w:t>
      </w:r>
      <w:proofErr w:type="spellEnd"/>
      <w:r w:rsidRPr="00F658E2">
        <w:rPr>
          <w:rFonts w:ascii="Times New Roman" w:hAnsi="Times New Roman"/>
          <w:sz w:val="24"/>
          <w:szCs w:val="24"/>
        </w:rPr>
        <w:t xml:space="preserve"> </w:t>
      </w:r>
      <w:r w:rsidR="00E95FDF">
        <w:rPr>
          <w:rFonts w:ascii="Times New Roman" w:hAnsi="Times New Roman"/>
          <w:sz w:val="24"/>
          <w:szCs w:val="24"/>
        </w:rPr>
        <w:t xml:space="preserve">and Turbidity </w:t>
      </w:r>
      <w:r w:rsidRPr="00F658E2">
        <w:rPr>
          <w:rFonts w:ascii="Times New Roman" w:hAnsi="Times New Roman"/>
          <w:sz w:val="24"/>
          <w:szCs w:val="24"/>
        </w:rPr>
        <w:t>(FLNT</w:t>
      </w:r>
      <w:r w:rsidR="009D0066">
        <w:rPr>
          <w:rFonts w:ascii="Times New Roman" w:hAnsi="Times New Roman"/>
          <w:sz w:val="24"/>
          <w:szCs w:val="24"/>
        </w:rPr>
        <w:t>U</w:t>
      </w:r>
      <w:r w:rsidRPr="00F658E2">
        <w:rPr>
          <w:rFonts w:ascii="Times New Roman" w:hAnsi="Times New Roman"/>
          <w:sz w:val="24"/>
          <w:szCs w:val="24"/>
        </w:rPr>
        <w:t xml:space="preserve">S), </w:t>
      </w:r>
      <w:proofErr w:type="spellStart"/>
      <w:r w:rsidRPr="00F658E2">
        <w:rPr>
          <w:rFonts w:ascii="Times New Roman" w:hAnsi="Times New Roman"/>
          <w:sz w:val="24"/>
          <w:szCs w:val="24"/>
        </w:rPr>
        <w:t>Aanderaa</w:t>
      </w:r>
      <w:proofErr w:type="spellEnd"/>
      <w:r w:rsidRPr="00F658E2">
        <w:rPr>
          <w:rFonts w:ascii="Times New Roman" w:hAnsi="Times New Roman"/>
          <w:sz w:val="24"/>
          <w:szCs w:val="24"/>
        </w:rPr>
        <w:t xml:space="preserve"> Oxygen </w:t>
      </w:r>
      <w:proofErr w:type="spellStart"/>
      <w:r w:rsidRPr="00F658E2">
        <w:rPr>
          <w:rFonts w:ascii="Times New Roman" w:hAnsi="Times New Roman"/>
          <w:sz w:val="24"/>
          <w:szCs w:val="24"/>
        </w:rPr>
        <w:t>Optode</w:t>
      </w:r>
      <w:proofErr w:type="spellEnd"/>
      <w:r w:rsidRPr="00F658E2">
        <w:rPr>
          <w:rFonts w:ascii="Times New Roman" w:hAnsi="Times New Roman"/>
          <w:sz w:val="24"/>
          <w:szCs w:val="24"/>
        </w:rPr>
        <w:t xml:space="preserve"> 3835, and Nortek Current Profiler</w:t>
      </w:r>
      <w:r w:rsidR="00C6135E">
        <w:rPr>
          <w:rFonts w:ascii="Times New Roman" w:hAnsi="Times New Roman"/>
          <w:sz w:val="24"/>
          <w:szCs w:val="24"/>
        </w:rPr>
        <w:t>s</w:t>
      </w:r>
      <w:r w:rsidR="00950C0F">
        <w:rPr>
          <w:rFonts w:ascii="Times New Roman" w:hAnsi="Times New Roman"/>
          <w:sz w:val="24"/>
          <w:szCs w:val="24"/>
        </w:rPr>
        <w:t xml:space="preserve"> (Continental Profiler and </w:t>
      </w:r>
      <w:proofErr w:type="spellStart"/>
      <w:r w:rsidR="00950C0F">
        <w:rPr>
          <w:rFonts w:ascii="Times New Roman" w:hAnsi="Times New Roman"/>
          <w:sz w:val="24"/>
          <w:szCs w:val="24"/>
        </w:rPr>
        <w:t>Aquadopp</w:t>
      </w:r>
      <w:proofErr w:type="spellEnd"/>
      <w:r w:rsidR="00950C0F">
        <w:rPr>
          <w:rFonts w:ascii="Times New Roman" w:hAnsi="Times New Roman"/>
          <w:sz w:val="24"/>
          <w:szCs w:val="24"/>
        </w:rPr>
        <w:t xml:space="preserve"> Profiler)</w:t>
      </w:r>
      <w:r w:rsidR="00FE4960">
        <w:rPr>
          <w:rFonts w:ascii="Times New Roman" w:hAnsi="Times New Roman"/>
          <w:sz w:val="24"/>
          <w:szCs w:val="24"/>
        </w:rPr>
        <w:t xml:space="preserve">. </w:t>
      </w:r>
    </w:p>
    <w:p w:rsidR="00B1583A" w:rsidRPr="0013630E" w:rsidRDefault="00B1583A" w:rsidP="00482238">
      <w:pPr>
        <w:autoSpaceDE w:val="0"/>
        <w:autoSpaceDN w:val="0"/>
        <w:adjustRightInd w:val="0"/>
        <w:spacing w:after="0" w:line="360" w:lineRule="auto"/>
        <w:ind w:firstLine="720"/>
        <w:rPr>
          <w:rFonts w:ascii="Times New Roman" w:eastAsia="TTE1A81490t00" w:hAnsi="Times New Roman" w:cs="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Satlantic</w:t>
      </w:r>
      <w:proofErr w:type="spellEnd"/>
      <w:r>
        <w:rPr>
          <w:rFonts w:ascii="Times New Roman" w:hAnsi="Times New Roman"/>
          <w:sz w:val="24"/>
          <w:szCs w:val="24"/>
        </w:rPr>
        <w:t xml:space="preserve"> STOR-X </w:t>
      </w:r>
      <w:proofErr w:type="spellStart"/>
      <w:r>
        <w:rPr>
          <w:rFonts w:ascii="Times New Roman" w:hAnsi="Times New Roman"/>
          <w:sz w:val="24"/>
          <w:szCs w:val="24"/>
        </w:rPr>
        <w:t>Datalogger</w:t>
      </w:r>
      <w:proofErr w:type="spellEnd"/>
      <w:r>
        <w:rPr>
          <w:rFonts w:ascii="Times New Roman" w:hAnsi="Times New Roman"/>
          <w:sz w:val="24"/>
          <w:szCs w:val="24"/>
        </w:rPr>
        <w:t>/Controller is a compact, low power data logger that provides scheduled data acquisition in remote field applications</w:t>
      </w:r>
      <w:r w:rsidR="00FE4960">
        <w:rPr>
          <w:rFonts w:ascii="Times New Roman" w:hAnsi="Times New Roman"/>
          <w:sz w:val="24"/>
          <w:szCs w:val="24"/>
        </w:rPr>
        <w:t xml:space="preserve">. </w:t>
      </w:r>
      <w:r w:rsidRPr="00B1583A">
        <w:rPr>
          <w:rFonts w:ascii="Times New Roman" w:eastAsia="TTE1A81490t00" w:hAnsi="Times New Roman" w:cs="Times New Roman"/>
          <w:sz w:val="24"/>
          <w:szCs w:val="24"/>
        </w:rPr>
        <w:t>It acquires and logs data from up to five instruments according to a user specified sampling schedule, entering a low power deep-sleep mode between events to conserve power to allow deployments for extended periods</w:t>
      </w:r>
      <w:r w:rsidR="00FE4960">
        <w:rPr>
          <w:rFonts w:ascii="Times New Roman" w:eastAsia="TTE1A81490t00" w:hAnsi="Times New Roman" w:cs="Times New Roman"/>
          <w:sz w:val="24"/>
          <w:szCs w:val="24"/>
        </w:rPr>
        <w:t xml:space="preserve">. </w:t>
      </w:r>
      <w:r w:rsidRPr="00B1583A">
        <w:rPr>
          <w:rFonts w:ascii="Times New Roman" w:eastAsia="TTE1A81490t00" w:hAnsi="Times New Roman" w:cs="Times New Roman"/>
          <w:sz w:val="24"/>
          <w:szCs w:val="24"/>
        </w:rPr>
        <w:t xml:space="preserve"> All recorded data is date and time stamped from the STOR-X’s precision onboard real-time clock (RTC) to allow post-processing software to correlate all attached sensor data in time, as </w:t>
      </w:r>
      <w:r w:rsidRPr="0013630E">
        <w:rPr>
          <w:rFonts w:ascii="Times New Roman" w:eastAsia="TTE1A81490t00" w:hAnsi="Times New Roman" w:cs="Times New Roman"/>
          <w:sz w:val="24"/>
          <w:szCs w:val="24"/>
        </w:rPr>
        <w:t>well as correlation between each monitoring site</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A dedicated serial port on the STOR-X interfaces to an external GSM modem</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The GSM modem is used to email recorded data and an activity record to the server computer</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In addition the STOR-X uses the GSM modem to download new schedule files from the server computer</w:t>
      </w:r>
      <w:r w:rsidR="00C6135E">
        <w:rPr>
          <w:rFonts w:ascii="Times New Roman" w:eastAsia="TTE1A81490t00" w:hAnsi="Times New Roman" w:cs="Times New Roman"/>
          <w:sz w:val="24"/>
          <w:szCs w:val="24"/>
        </w:rPr>
        <w:t xml:space="preserve"> (</w:t>
      </w:r>
      <w:r w:rsidR="00C6135E" w:rsidRPr="00C6135E">
        <w:rPr>
          <w:rFonts w:ascii="Times New Roman" w:eastAsia="TTE1A81490t00" w:hAnsi="Times New Roman" w:cs="Times New Roman"/>
          <w:sz w:val="24"/>
          <w:szCs w:val="24"/>
        </w:rPr>
        <w:t>Satlantic_STOR-X-manual-revD3</w:t>
      </w:r>
      <w:r w:rsidR="00FE4960">
        <w:rPr>
          <w:rFonts w:ascii="Times New Roman" w:eastAsia="TTE1A81490t00" w:hAnsi="Times New Roman" w:cs="Times New Roman"/>
          <w:sz w:val="24"/>
          <w:szCs w:val="24"/>
        </w:rPr>
        <w:t>.</w:t>
      </w:r>
      <w:r w:rsidR="00C6135E" w:rsidRPr="00C6135E">
        <w:rPr>
          <w:rFonts w:ascii="Times New Roman" w:eastAsia="TTE1A81490t00" w:hAnsi="Times New Roman" w:cs="Times New Roman"/>
          <w:sz w:val="24"/>
          <w:szCs w:val="24"/>
        </w:rPr>
        <w:t>pdf</w:t>
      </w:r>
      <w:r w:rsidR="00C6135E">
        <w:rPr>
          <w:rFonts w:ascii="Times New Roman" w:eastAsia="TTE1A81490t00" w:hAnsi="Times New Roman" w:cs="Times New Roman"/>
          <w:sz w:val="24"/>
          <w:szCs w:val="24"/>
        </w:rPr>
        <w:t>)</w:t>
      </w:r>
      <w:r w:rsidR="00FE4960">
        <w:rPr>
          <w:rFonts w:ascii="Times New Roman" w:eastAsia="TTE1A81490t00" w:hAnsi="Times New Roman" w:cs="Times New Roman"/>
          <w:sz w:val="24"/>
          <w:szCs w:val="24"/>
        </w:rPr>
        <w:t xml:space="preserve">. </w:t>
      </w:r>
    </w:p>
    <w:p w:rsidR="00B1583A" w:rsidRPr="0013630E" w:rsidRDefault="00B1583A"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13630E">
        <w:rPr>
          <w:rFonts w:ascii="Times New Roman" w:eastAsia="TTE1A81490t00" w:hAnsi="Times New Roman" w:cs="Times New Roman"/>
          <w:sz w:val="24"/>
          <w:szCs w:val="24"/>
        </w:rPr>
        <w:t>The Continental Profiler is a sensor manufactured by Nortek AS, used for water current profiling</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The Continental uses the Doppler </w:t>
      </w:r>
      <w:proofErr w:type="gramStart"/>
      <w:r w:rsidRPr="0013630E">
        <w:rPr>
          <w:rFonts w:ascii="Times New Roman" w:eastAsia="TTE1A81490t00" w:hAnsi="Times New Roman" w:cs="Times New Roman"/>
          <w:sz w:val="24"/>
          <w:szCs w:val="24"/>
        </w:rPr>
        <w:t>Effect</w:t>
      </w:r>
      <w:proofErr w:type="gramEnd"/>
      <w:r w:rsidRPr="0013630E">
        <w:rPr>
          <w:rFonts w:ascii="Times New Roman" w:eastAsia="TTE1A81490t00" w:hAnsi="Times New Roman" w:cs="Times New Roman"/>
          <w:sz w:val="24"/>
          <w:szCs w:val="24"/>
        </w:rPr>
        <w:t xml:space="preserve"> to measure water current velocity by transmitting short pulses of sound, listening to their echo and measuring the change in frequency of the echo</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Although available in several configurations, the Continental used in the Morro Bay Monitoring System is a 2-D model intended for profiling along a horizontal segment</w:t>
      </w:r>
      <w:r w:rsidR="00FE4960">
        <w:rPr>
          <w:rFonts w:ascii="Times New Roman" w:eastAsia="TTE1A81490t00" w:hAnsi="Times New Roman" w:cs="Times New Roman"/>
          <w:sz w:val="24"/>
          <w:szCs w:val="24"/>
        </w:rPr>
        <w:t xml:space="preserve">. </w:t>
      </w:r>
    </w:p>
    <w:p w:rsidR="00B1583A" w:rsidRPr="0013630E" w:rsidRDefault="00B1583A"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13630E">
        <w:rPr>
          <w:rFonts w:ascii="Times New Roman" w:eastAsia="TTE1A81490t00" w:hAnsi="Times New Roman" w:cs="Times New Roman"/>
          <w:sz w:val="24"/>
          <w:szCs w:val="24"/>
        </w:rPr>
        <w:t xml:space="preserve">The </w:t>
      </w:r>
      <w:proofErr w:type="spellStart"/>
      <w:r w:rsidRPr="0013630E">
        <w:rPr>
          <w:rFonts w:ascii="Times New Roman" w:eastAsia="TTE1A81490t00" w:hAnsi="Times New Roman" w:cs="Times New Roman"/>
          <w:sz w:val="24"/>
          <w:szCs w:val="24"/>
        </w:rPr>
        <w:t>Aquadopp</w:t>
      </w:r>
      <w:proofErr w:type="spellEnd"/>
      <w:r w:rsidRPr="0013630E">
        <w:rPr>
          <w:rFonts w:ascii="Times New Roman" w:eastAsia="TTE1A81490t00" w:hAnsi="Times New Roman" w:cs="Times New Roman"/>
          <w:sz w:val="24"/>
          <w:szCs w:val="24"/>
        </w:rPr>
        <w:t xml:space="preserve"> Profiler is a sensor manufactured by Nortek AS, used for water current profiling</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As with the Continental profiler, the </w:t>
      </w:r>
      <w:proofErr w:type="spellStart"/>
      <w:r w:rsidRPr="0013630E">
        <w:rPr>
          <w:rFonts w:ascii="Times New Roman" w:eastAsia="TTE1A81490t00" w:hAnsi="Times New Roman" w:cs="Times New Roman"/>
          <w:sz w:val="24"/>
          <w:szCs w:val="24"/>
        </w:rPr>
        <w:t>Aquadopp</w:t>
      </w:r>
      <w:proofErr w:type="spellEnd"/>
      <w:r w:rsidRPr="0013630E">
        <w:rPr>
          <w:rFonts w:ascii="Times New Roman" w:eastAsia="TTE1A81490t00" w:hAnsi="Times New Roman" w:cs="Times New Roman"/>
          <w:sz w:val="24"/>
          <w:szCs w:val="24"/>
        </w:rPr>
        <w:t xml:space="preserve"> uses the Doppler </w:t>
      </w:r>
      <w:proofErr w:type="gramStart"/>
      <w:r w:rsidRPr="0013630E">
        <w:rPr>
          <w:rFonts w:ascii="Times New Roman" w:eastAsia="TTE1A81490t00" w:hAnsi="Times New Roman" w:cs="Times New Roman"/>
          <w:sz w:val="24"/>
          <w:szCs w:val="24"/>
        </w:rPr>
        <w:t>Effect</w:t>
      </w:r>
      <w:proofErr w:type="gramEnd"/>
      <w:r w:rsidRPr="0013630E">
        <w:rPr>
          <w:rFonts w:ascii="Times New Roman" w:eastAsia="TTE1A81490t00" w:hAnsi="Times New Roman" w:cs="Times New Roman"/>
          <w:sz w:val="24"/>
          <w:szCs w:val="24"/>
        </w:rPr>
        <w:t xml:space="preserve"> to measure water current velocity by transmitting short pulses of sound, listening to their echo and measuring the change in frequency of the echo</w:t>
      </w:r>
      <w:r w:rsidR="00FE4960">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Available in several configurations, the </w:t>
      </w:r>
      <w:proofErr w:type="spellStart"/>
      <w:r w:rsidRPr="0013630E">
        <w:rPr>
          <w:rFonts w:ascii="Times New Roman" w:eastAsia="TTE1A81490t00" w:hAnsi="Times New Roman" w:cs="Times New Roman"/>
          <w:sz w:val="24"/>
          <w:szCs w:val="24"/>
        </w:rPr>
        <w:t>Aquadopp</w:t>
      </w:r>
      <w:proofErr w:type="spellEnd"/>
      <w:r w:rsidRPr="0013630E">
        <w:rPr>
          <w:rFonts w:ascii="Times New Roman" w:eastAsia="TTE1A81490t00" w:hAnsi="Times New Roman" w:cs="Times New Roman"/>
          <w:sz w:val="24"/>
          <w:szCs w:val="24"/>
        </w:rPr>
        <w:t xml:space="preserve"> used in the Morro Bay Monitoring System is a 2 MHz right-angle model intended for shallow water applications</w:t>
      </w:r>
      <w:r w:rsidR="00FE4960">
        <w:rPr>
          <w:rFonts w:ascii="Times New Roman" w:eastAsia="TTE1A81490t00" w:hAnsi="Times New Roman" w:cs="Times New Roman"/>
          <w:sz w:val="24"/>
          <w:szCs w:val="24"/>
        </w:rPr>
        <w:t xml:space="preserve">. </w:t>
      </w:r>
    </w:p>
    <w:p w:rsidR="00B1583A" w:rsidRPr="0013630E" w:rsidRDefault="00FE4960"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13630E">
        <w:rPr>
          <w:rFonts w:ascii="Times New Roman" w:eastAsia="TTE1A81490t00" w:hAnsi="Times New Roman" w:cs="Times New Roman"/>
          <w:sz w:val="24"/>
          <w:szCs w:val="24"/>
        </w:rPr>
        <w:t>The MBARI In Situ Ultraviolet Spectrophotometer (MBARI-ISUS-X v</w:t>
      </w:r>
      <w:r>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2, commonly referred to as the ISUS-X) uses ultraviolet absorption spectroscopy to measure in situ dissolved </w:t>
      </w:r>
      <w:r>
        <w:rPr>
          <w:rFonts w:ascii="Times New Roman" w:eastAsia="TTE1A81490t00" w:hAnsi="Times New Roman" w:cs="Times New Roman"/>
          <w:sz w:val="24"/>
          <w:szCs w:val="24"/>
        </w:rPr>
        <w:t>nitrate (µMol/l)</w:t>
      </w:r>
      <w:r w:rsidRPr="00FA0CA7">
        <w:rPr>
          <w:rFonts w:ascii="Times New Roman" w:eastAsia="TTE1A81490t00" w:hAnsi="Times New Roman" w:cs="Times New Roman"/>
          <w:sz w:val="24"/>
          <w:szCs w:val="24"/>
        </w:rPr>
        <w:t xml:space="preserve"> </w:t>
      </w:r>
      <w:r>
        <w:rPr>
          <w:rFonts w:ascii="Times New Roman" w:eastAsia="TTE1A81490t00" w:hAnsi="Times New Roman" w:cs="Times New Roman"/>
          <w:sz w:val="24"/>
          <w:szCs w:val="24"/>
        </w:rPr>
        <w:t>(</w:t>
      </w:r>
      <w:proofErr w:type="spellStart"/>
      <w:r w:rsidRPr="00C6135E">
        <w:rPr>
          <w:rFonts w:ascii="Times New Roman" w:eastAsia="TTE1A81490t00" w:hAnsi="Times New Roman" w:cs="Times New Roman"/>
          <w:sz w:val="24"/>
          <w:szCs w:val="24"/>
        </w:rPr>
        <w:t>Satlantic_Operation</w:t>
      </w:r>
      <w:proofErr w:type="spellEnd"/>
      <w:r w:rsidRPr="00C6135E">
        <w:rPr>
          <w:rFonts w:ascii="Times New Roman" w:eastAsia="TTE1A81490t00" w:hAnsi="Times New Roman" w:cs="Times New Roman"/>
          <w:sz w:val="24"/>
          <w:szCs w:val="24"/>
        </w:rPr>
        <w:t xml:space="preserve"> Manual for the </w:t>
      </w:r>
      <w:proofErr w:type="spellStart"/>
      <w:r w:rsidRPr="00C6135E">
        <w:rPr>
          <w:rFonts w:ascii="Times New Roman" w:eastAsia="TTE1A81490t00" w:hAnsi="Times New Roman" w:cs="Times New Roman"/>
          <w:sz w:val="24"/>
          <w:szCs w:val="24"/>
        </w:rPr>
        <w:t>ISUSX</w:t>
      </w:r>
      <w:r>
        <w:rPr>
          <w:rFonts w:ascii="Times New Roman" w:eastAsia="TTE1A81490t00" w:hAnsi="Times New Roman" w:cs="Times New Roman"/>
          <w:sz w:val="24"/>
          <w:szCs w:val="24"/>
        </w:rPr>
        <w:t>.</w:t>
      </w:r>
      <w:r w:rsidRPr="00C6135E">
        <w:rPr>
          <w:rFonts w:ascii="Times New Roman" w:eastAsia="TTE1A81490t00" w:hAnsi="Times New Roman" w:cs="Times New Roman"/>
          <w:sz w:val="24"/>
          <w:szCs w:val="24"/>
        </w:rPr>
        <w:t>pdf</w:t>
      </w:r>
      <w:proofErr w:type="spellEnd"/>
      <w:r>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w:t>
      </w:r>
      <w:r w:rsidR="00B1583A" w:rsidRPr="0013630E">
        <w:rPr>
          <w:rFonts w:ascii="Times New Roman" w:eastAsia="TTE1A81490t00" w:hAnsi="Times New Roman" w:cs="Times New Roman"/>
          <w:sz w:val="24"/>
          <w:szCs w:val="24"/>
        </w:rPr>
        <w:t xml:space="preserve">This sensor is a chemical-free, solid-state instrument that offers easy, accurate, </w:t>
      </w:r>
      <w:r w:rsidR="003C53D0" w:rsidRPr="0013630E">
        <w:rPr>
          <w:rFonts w:ascii="Times New Roman" w:eastAsia="TTE1A81490t00" w:hAnsi="Times New Roman" w:cs="Times New Roman"/>
          <w:sz w:val="24"/>
          <w:szCs w:val="24"/>
        </w:rPr>
        <w:t>real-time</w:t>
      </w:r>
      <w:r w:rsidR="00B1583A" w:rsidRPr="0013630E">
        <w:rPr>
          <w:rFonts w:ascii="Times New Roman" w:eastAsia="TTE1A81490t00" w:hAnsi="Times New Roman" w:cs="Times New Roman"/>
          <w:sz w:val="24"/>
          <w:szCs w:val="24"/>
        </w:rPr>
        <w:t>, and continuous nitrate concentration measurements</w:t>
      </w:r>
      <w:r>
        <w:rPr>
          <w:rFonts w:ascii="Times New Roman" w:eastAsia="TTE1A81490t00" w:hAnsi="Times New Roman" w:cs="Times New Roman"/>
          <w:sz w:val="24"/>
          <w:szCs w:val="24"/>
        </w:rPr>
        <w:t xml:space="preserve">. </w:t>
      </w:r>
      <w:r w:rsidR="00B1583A" w:rsidRPr="0013630E">
        <w:rPr>
          <w:rFonts w:ascii="Times New Roman" w:eastAsia="TTE1A81490t00" w:hAnsi="Times New Roman" w:cs="Times New Roman"/>
          <w:sz w:val="24"/>
          <w:szCs w:val="24"/>
        </w:rPr>
        <w:t xml:space="preserve"> The ISUS-X uses a copper bio-fouling guard to reduce fouling on the sample probe</w:t>
      </w:r>
      <w:r>
        <w:rPr>
          <w:rFonts w:ascii="Times New Roman" w:eastAsia="TTE1A81490t00" w:hAnsi="Times New Roman" w:cs="Times New Roman"/>
          <w:sz w:val="24"/>
          <w:szCs w:val="24"/>
        </w:rPr>
        <w:t xml:space="preserve">. </w:t>
      </w:r>
      <w:r w:rsidR="00B1583A" w:rsidRPr="0013630E">
        <w:rPr>
          <w:rFonts w:ascii="Times New Roman" w:eastAsia="TTE1A81490t00" w:hAnsi="Times New Roman" w:cs="Times New Roman"/>
          <w:sz w:val="24"/>
          <w:szCs w:val="24"/>
        </w:rPr>
        <w:t>The ISUS-X S</w:t>
      </w:r>
      <w:r w:rsidR="0028376A">
        <w:rPr>
          <w:rFonts w:ascii="Times New Roman" w:eastAsia="TTE1A81490t00" w:hAnsi="Times New Roman" w:cs="Times New Roman"/>
          <w:sz w:val="24"/>
          <w:szCs w:val="24"/>
        </w:rPr>
        <w:t xml:space="preserve">ensors are used to collect data from </w:t>
      </w:r>
      <w:r w:rsidR="00B1583A" w:rsidRPr="0013630E">
        <w:rPr>
          <w:rFonts w:ascii="Times New Roman" w:eastAsia="TTE1A81490t00" w:hAnsi="Times New Roman" w:cs="Times New Roman"/>
          <w:sz w:val="24"/>
          <w:szCs w:val="24"/>
        </w:rPr>
        <w:t xml:space="preserve">WET Labs ECO_FLNTUS, Sea-Bird SBE-37SIP, and </w:t>
      </w:r>
      <w:proofErr w:type="spellStart"/>
      <w:r w:rsidR="00B1583A" w:rsidRPr="0013630E">
        <w:rPr>
          <w:rFonts w:ascii="Times New Roman" w:eastAsia="TTE1A81490t00" w:hAnsi="Times New Roman" w:cs="Times New Roman"/>
          <w:sz w:val="24"/>
          <w:szCs w:val="24"/>
        </w:rPr>
        <w:t>Aanderaa</w:t>
      </w:r>
      <w:proofErr w:type="spellEnd"/>
      <w:r w:rsidR="00B1583A" w:rsidRPr="0013630E">
        <w:rPr>
          <w:rFonts w:ascii="Times New Roman" w:eastAsia="TTE1A81490t00" w:hAnsi="Times New Roman" w:cs="Times New Roman"/>
          <w:sz w:val="24"/>
          <w:szCs w:val="24"/>
        </w:rPr>
        <w:t xml:space="preserve"> Oxygen </w:t>
      </w:r>
      <w:proofErr w:type="spellStart"/>
      <w:r w:rsidR="00B1583A" w:rsidRPr="0013630E">
        <w:rPr>
          <w:rFonts w:ascii="Times New Roman" w:eastAsia="TTE1A81490t00" w:hAnsi="Times New Roman" w:cs="Times New Roman"/>
          <w:sz w:val="24"/>
          <w:szCs w:val="24"/>
        </w:rPr>
        <w:t>Optode</w:t>
      </w:r>
      <w:proofErr w:type="spellEnd"/>
      <w:r>
        <w:rPr>
          <w:rFonts w:ascii="Times New Roman" w:eastAsia="TTE1A81490t00" w:hAnsi="Times New Roman" w:cs="Times New Roman"/>
          <w:sz w:val="24"/>
          <w:szCs w:val="24"/>
        </w:rPr>
        <w:t xml:space="preserve">. </w:t>
      </w:r>
    </w:p>
    <w:p w:rsidR="0013630E" w:rsidRPr="0013630E" w:rsidRDefault="00FE4960"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13630E">
        <w:rPr>
          <w:rFonts w:ascii="Times New Roman" w:eastAsia="TTE1A81490t00" w:hAnsi="Times New Roman" w:cs="Times New Roman"/>
          <w:sz w:val="24"/>
          <w:szCs w:val="24"/>
        </w:rPr>
        <w:t xml:space="preserve">The SBE 37-SIP </w:t>
      </w:r>
      <w:proofErr w:type="spellStart"/>
      <w:r w:rsidRPr="0013630E">
        <w:rPr>
          <w:rFonts w:ascii="Times New Roman" w:eastAsia="TTE1A81490t00" w:hAnsi="Times New Roman" w:cs="Times New Roman"/>
          <w:sz w:val="24"/>
          <w:szCs w:val="24"/>
        </w:rPr>
        <w:t>MicroCAT</w:t>
      </w:r>
      <w:proofErr w:type="spellEnd"/>
      <w:r w:rsidRPr="0013630E">
        <w:rPr>
          <w:rFonts w:ascii="Times New Roman" w:eastAsia="TTE1A81490t00" w:hAnsi="Times New Roman" w:cs="Times New Roman"/>
          <w:sz w:val="24"/>
          <w:szCs w:val="24"/>
        </w:rPr>
        <w:t xml:space="preserve"> is a sensor manufactured by Sea-Bird Electroni</w:t>
      </w:r>
      <w:r>
        <w:rPr>
          <w:rFonts w:ascii="Times New Roman" w:eastAsia="TTE1A81490t00" w:hAnsi="Times New Roman" w:cs="Times New Roman"/>
          <w:sz w:val="24"/>
          <w:szCs w:val="24"/>
        </w:rPr>
        <w:t>cs used to measure temperature (ºC), pressure (db), and conductivity (S/m)</w:t>
      </w:r>
      <w:r w:rsidRPr="0013630E">
        <w:rPr>
          <w:rFonts w:ascii="Times New Roman" w:eastAsia="TTE1A81490t00" w:hAnsi="Times New Roman" w:cs="Times New Roman"/>
          <w:sz w:val="24"/>
          <w:szCs w:val="24"/>
        </w:rPr>
        <w:t xml:space="preserve"> in water</w:t>
      </w:r>
      <w:r>
        <w:rPr>
          <w:rFonts w:ascii="Times New Roman" w:eastAsia="TTE1A81490t00" w:hAnsi="Times New Roman" w:cs="Times New Roman"/>
          <w:sz w:val="24"/>
          <w:szCs w:val="24"/>
        </w:rPr>
        <w:t xml:space="preserve"> (</w:t>
      </w:r>
      <w:r w:rsidRPr="00FA0CA7">
        <w:rPr>
          <w:rFonts w:ascii="Times New Roman" w:eastAsia="TTE1A81490t00" w:hAnsi="Times New Roman" w:cs="Times New Roman"/>
          <w:sz w:val="24"/>
          <w:szCs w:val="24"/>
        </w:rPr>
        <w:t>Seabird_CTD_37SIP_UserManual</w:t>
      </w:r>
      <w:r>
        <w:rPr>
          <w:rFonts w:ascii="Times New Roman" w:eastAsia="TTE1A81490t00" w:hAnsi="Times New Roman" w:cs="Times New Roman"/>
          <w:sz w:val="24"/>
          <w:szCs w:val="24"/>
        </w:rPr>
        <w:t>.</w:t>
      </w:r>
      <w:r w:rsidRPr="00FA0CA7">
        <w:rPr>
          <w:rFonts w:ascii="Times New Roman" w:eastAsia="TTE1A81490t00" w:hAnsi="Times New Roman" w:cs="Times New Roman"/>
          <w:sz w:val="24"/>
          <w:szCs w:val="24"/>
        </w:rPr>
        <w:t>pdf</w:t>
      </w:r>
      <w:r>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w:t>
      </w:r>
      <w:r w:rsidR="0013630E" w:rsidRPr="0013630E">
        <w:rPr>
          <w:rFonts w:ascii="Times New Roman" w:eastAsia="TTE1A81490t00" w:hAnsi="Times New Roman" w:cs="Times New Roman"/>
          <w:sz w:val="24"/>
          <w:szCs w:val="24"/>
        </w:rPr>
        <w:t>The SBE 37-SIP has an integral pump to flush the conductivity cell prior to measurement</w:t>
      </w:r>
      <w:r>
        <w:rPr>
          <w:rFonts w:ascii="Times New Roman" w:eastAsia="TTE1A81490t00" w:hAnsi="Times New Roman" w:cs="Times New Roman"/>
          <w:sz w:val="24"/>
          <w:szCs w:val="24"/>
        </w:rPr>
        <w:t xml:space="preserve">. </w:t>
      </w:r>
      <w:r w:rsidR="0013630E" w:rsidRPr="0013630E">
        <w:rPr>
          <w:rFonts w:ascii="Times New Roman" w:eastAsia="TTE1A81490t00" w:hAnsi="Times New Roman" w:cs="Times New Roman"/>
          <w:sz w:val="24"/>
          <w:szCs w:val="24"/>
        </w:rPr>
        <w:t xml:space="preserve"> The sensor contains an anti-fouling device to extend deployment time</w:t>
      </w:r>
      <w:r>
        <w:rPr>
          <w:rFonts w:ascii="Times New Roman" w:eastAsia="TTE1A81490t00" w:hAnsi="Times New Roman" w:cs="Times New Roman"/>
          <w:sz w:val="24"/>
          <w:szCs w:val="24"/>
        </w:rPr>
        <w:t xml:space="preserve">. </w:t>
      </w:r>
      <w:r w:rsidR="0013630E" w:rsidRPr="0013630E">
        <w:rPr>
          <w:rFonts w:ascii="Times New Roman" w:eastAsia="TTE1A81490t00" w:hAnsi="Times New Roman" w:cs="Times New Roman"/>
          <w:sz w:val="24"/>
          <w:szCs w:val="24"/>
        </w:rPr>
        <w:t>The model used in Morro Bay has a 20 m pressure sensor</w:t>
      </w:r>
      <w:r>
        <w:rPr>
          <w:rFonts w:ascii="Times New Roman" w:eastAsia="TTE1A81490t00" w:hAnsi="Times New Roman" w:cs="Times New Roman"/>
          <w:sz w:val="24"/>
          <w:szCs w:val="24"/>
        </w:rPr>
        <w:t xml:space="preserve">. Density </w:t>
      </w:r>
      <w:r w:rsidRPr="00FA0CA7">
        <w:rPr>
          <w:rFonts w:ascii="Times New Roman" w:hAnsi="Times New Roman" w:cs="Times New Roman"/>
          <w:color w:val="000000"/>
          <w:sz w:val="24"/>
          <w:szCs w:val="24"/>
        </w:rPr>
        <w:t>(1000 kg/(m^3)</w:t>
      </w:r>
      <w:proofErr w:type="gramStart"/>
      <w:r w:rsidRPr="00FA0CA7">
        <w:rPr>
          <w:rFonts w:ascii="Times New Roman" w:hAnsi="Times New Roman" w:cs="Times New Roman"/>
          <w:color w:val="000000"/>
          <w:sz w:val="24"/>
          <w:szCs w:val="24"/>
        </w:rPr>
        <w:t xml:space="preserve">)  </w:t>
      </w:r>
      <w:r w:rsidRPr="00FA0CA7">
        <w:rPr>
          <w:rFonts w:ascii="Times New Roman" w:eastAsia="TTE1A81490t00" w:hAnsi="Times New Roman" w:cs="Times New Roman"/>
          <w:sz w:val="24"/>
          <w:szCs w:val="24"/>
        </w:rPr>
        <w:t>and</w:t>
      </w:r>
      <w:proofErr w:type="gramEnd"/>
      <w:r w:rsidRPr="00FA0CA7">
        <w:rPr>
          <w:rFonts w:ascii="Times New Roman" w:eastAsia="TTE1A81490t00" w:hAnsi="Times New Roman" w:cs="Times New Roman"/>
          <w:sz w:val="24"/>
          <w:szCs w:val="24"/>
        </w:rPr>
        <w:t xml:space="preserve"> salinity </w:t>
      </w:r>
      <w:r w:rsidRPr="00FA0CA7">
        <w:rPr>
          <w:rFonts w:ascii="Times New Roman" w:hAnsi="Times New Roman" w:cs="Times New Roman"/>
          <w:color w:val="000000"/>
          <w:sz w:val="24"/>
          <w:szCs w:val="24"/>
        </w:rPr>
        <w:t>(‰) are derived from the temperature, pressure, and conductivity measurements</w:t>
      </w:r>
      <w:r>
        <w:rPr>
          <w:rFonts w:ascii="Times New Roman" w:hAnsi="Times New Roman" w:cs="Times New Roman"/>
          <w:color w:val="000000"/>
          <w:sz w:val="24"/>
          <w:szCs w:val="24"/>
        </w:rPr>
        <w:t xml:space="preserve">. </w:t>
      </w:r>
      <w:r w:rsidRPr="0013630E">
        <w:rPr>
          <w:rFonts w:ascii="Times New Roman" w:eastAsia="TTE1A81490t00" w:hAnsi="Times New Roman" w:cs="Times New Roman"/>
          <w:sz w:val="24"/>
          <w:szCs w:val="24"/>
        </w:rPr>
        <w:t xml:space="preserve"> </w:t>
      </w:r>
      <w:r w:rsidR="0013630E" w:rsidRPr="0013630E">
        <w:rPr>
          <w:rFonts w:ascii="Times New Roman" w:hAnsi="Times New Roman" w:cs="Times New Roman"/>
          <w:sz w:val="24"/>
          <w:szCs w:val="24"/>
        </w:rPr>
        <w:t>After contracting with Twin Cities Surv</w:t>
      </w:r>
      <w:r w:rsidR="00021F59">
        <w:rPr>
          <w:rFonts w:ascii="Times New Roman" w:hAnsi="Times New Roman" w:cs="Times New Roman"/>
          <w:sz w:val="24"/>
          <w:szCs w:val="24"/>
        </w:rPr>
        <w:t>ey</w:t>
      </w:r>
      <w:r w:rsidR="0013630E" w:rsidRPr="0013630E">
        <w:rPr>
          <w:rFonts w:ascii="Times New Roman" w:hAnsi="Times New Roman" w:cs="Times New Roman"/>
          <w:sz w:val="24"/>
          <w:szCs w:val="24"/>
        </w:rPr>
        <w:t>ing, Inc</w:t>
      </w:r>
      <w:r>
        <w:rPr>
          <w:rFonts w:ascii="Times New Roman" w:hAnsi="Times New Roman" w:cs="Times New Roman"/>
          <w:sz w:val="24"/>
          <w:szCs w:val="24"/>
        </w:rPr>
        <w:t xml:space="preserve">. </w:t>
      </w:r>
      <w:r w:rsidR="00FA0CA7">
        <w:rPr>
          <w:rFonts w:ascii="Times New Roman" w:hAnsi="Times New Roman" w:cs="Times New Roman"/>
          <w:sz w:val="24"/>
          <w:szCs w:val="24"/>
        </w:rPr>
        <w:t>in November 2009</w:t>
      </w:r>
      <w:r w:rsidR="0013630E" w:rsidRPr="0013630E">
        <w:rPr>
          <w:rFonts w:ascii="Times New Roman" w:hAnsi="Times New Roman" w:cs="Times New Roman"/>
          <w:sz w:val="24"/>
          <w:szCs w:val="24"/>
        </w:rPr>
        <w:t xml:space="preserve">, the CTD pressure sensors at BM1 and BS1 are geographically referenced for mean low </w:t>
      </w:r>
      <w:proofErr w:type="spellStart"/>
      <w:r w:rsidR="0013630E" w:rsidRPr="0013630E">
        <w:rPr>
          <w:rFonts w:ascii="Times New Roman" w:hAnsi="Times New Roman" w:cs="Times New Roman"/>
          <w:sz w:val="24"/>
          <w:szCs w:val="24"/>
        </w:rPr>
        <w:t>low</w:t>
      </w:r>
      <w:proofErr w:type="spellEnd"/>
      <w:r w:rsidR="0013630E" w:rsidRPr="0013630E">
        <w:rPr>
          <w:rFonts w:ascii="Times New Roman" w:hAnsi="Times New Roman" w:cs="Times New Roman"/>
          <w:sz w:val="24"/>
          <w:szCs w:val="24"/>
        </w:rPr>
        <w:t xml:space="preserve"> water, and the pressure measurements are converted to tide</w:t>
      </w:r>
      <w:r w:rsidR="00C6135E">
        <w:rPr>
          <w:rFonts w:ascii="Times New Roman" w:hAnsi="Times New Roman" w:cs="Times New Roman"/>
          <w:sz w:val="24"/>
          <w:szCs w:val="24"/>
        </w:rPr>
        <w:t xml:space="preserve"> (m)</w:t>
      </w:r>
      <w:r w:rsidR="0013630E" w:rsidRPr="0013630E">
        <w:rPr>
          <w:rFonts w:ascii="Times New Roman" w:hAnsi="Times New Roman" w:cs="Times New Roman"/>
          <w:sz w:val="24"/>
          <w:szCs w:val="24"/>
        </w:rPr>
        <w:t xml:space="preserve"> measurements</w:t>
      </w:r>
      <w:r>
        <w:rPr>
          <w:rFonts w:ascii="Times New Roman" w:hAnsi="Times New Roman" w:cs="Times New Roman"/>
          <w:sz w:val="24"/>
          <w:szCs w:val="24"/>
        </w:rPr>
        <w:t xml:space="preserve">. </w:t>
      </w:r>
    </w:p>
    <w:p w:rsidR="0013630E" w:rsidRPr="00FA0CA7" w:rsidRDefault="00FE4960"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13630E">
        <w:rPr>
          <w:rFonts w:ascii="Times New Roman" w:eastAsia="TTE1A81490t00" w:hAnsi="Times New Roman" w:cs="Times New Roman"/>
          <w:sz w:val="24"/>
          <w:szCs w:val="24"/>
        </w:rPr>
        <w:t xml:space="preserve">The Oxygen </w:t>
      </w:r>
      <w:proofErr w:type="spellStart"/>
      <w:r w:rsidRPr="0013630E">
        <w:rPr>
          <w:rFonts w:ascii="Times New Roman" w:eastAsia="TTE1A81490t00" w:hAnsi="Times New Roman" w:cs="Times New Roman"/>
          <w:sz w:val="24"/>
          <w:szCs w:val="24"/>
        </w:rPr>
        <w:t>Optode</w:t>
      </w:r>
      <w:proofErr w:type="spellEnd"/>
      <w:r w:rsidRPr="0013630E">
        <w:rPr>
          <w:rFonts w:ascii="Times New Roman" w:eastAsia="TTE1A81490t00" w:hAnsi="Times New Roman" w:cs="Times New Roman"/>
          <w:sz w:val="24"/>
          <w:szCs w:val="24"/>
        </w:rPr>
        <w:t xml:space="preserve"> 3835 is a sensor manufactured by </w:t>
      </w:r>
      <w:proofErr w:type="spellStart"/>
      <w:r w:rsidRPr="0013630E">
        <w:rPr>
          <w:rFonts w:ascii="Times New Roman" w:eastAsia="TTE1A81490t00" w:hAnsi="Times New Roman" w:cs="Times New Roman"/>
          <w:sz w:val="24"/>
          <w:szCs w:val="24"/>
        </w:rPr>
        <w:t>Aanderaa</w:t>
      </w:r>
      <w:proofErr w:type="spellEnd"/>
      <w:r w:rsidRPr="0013630E">
        <w:rPr>
          <w:rFonts w:ascii="Times New Roman" w:eastAsia="TTE1A81490t00" w:hAnsi="Times New Roman" w:cs="Times New Roman"/>
          <w:sz w:val="24"/>
          <w:szCs w:val="24"/>
        </w:rPr>
        <w:t xml:space="preserve"> used to measure absolute oxygen concentrations in water using optical methods</w:t>
      </w:r>
      <w:r>
        <w:rPr>
          <w:rFonts w:ascii="Times New Roman" w:eastAsia="TTE1A81490t00" w:hAnsi="Times New Roman" w:cs="Times New Roman"/>
          <w:sz w:val="24"/>
          <w:szCs w:val="24"/>
        </w:rPr>
        <w:t xml:space="preserve"> (</w:t>
      </w:r>
      <w:r w:rsidRPr="00FA0CA7">
        <w:rPr>
          <w:rFonts w:ascii="Times New Roman" w:eastAsia="TTE1A81490t00" w:hAnsi="Times New Roman" w:cs="Times New Roman"/>
          <w:sz w:val="24"/>
          <w:szCs w:val="24"/>
        </w:rPr>
        <w:t>Aanderaa_Oxygen_Optode_3835_UserManual</w:t>
      </w:r>
      <w:r>
        <w:rPr>
          <w:rFonts w:ascii="Times New Roman" w:eastAsia="TTE1A81490t00" w:hAnsi="Times New Roman" w:cs="Times New Roman"/>
          <w:sz w:val="24"/>
          <w:szCs w:val="24"/>
        </w:rPr>
        <w:t>.</w:t>
      </w:r>
      <w:r w:rsidRPr="00FA0CA7">
        <w:rPr>
          <w:rFonts w:ascii="Times New Roman" w:eastAsia="TTE1A81490t00" w:hAnsi="Times New Roman" w:cs="Times New Roman"/>
          <w:sz w:val="24"/>
          <w:szCs w:val="24"/>
        </w:rPr>
        <w:t>pdf</w:t>
      </w:r>
      <w:r>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w:t>
      </w:r>
      <w:r w:rsidR="0013630E" w:rsidRPr="0013630E">
        <w:rPr>
          <w:rFonts w:ascii="Times New Roman" w:eastAsia="TTE1A81490t00" w:hAnsi="Times New Roman" w:cs="Times New Roman"/>
          <w:sz w:val="24"/>
          <w:szCs w:val="24"/>
        </w:rPr>
        <w:t xml:space="preserve">The operation of the </w:t>
      </w:r>
      <w:proofErr w:type="spellStart"/>
      <w:r w:rsidR="00DE74EC" w:rsidRPr="0013630E">
        <w:rPr>
          <w:rFonts w:ascii="Times New Roman" w:eastAsia="TTE1A81490t00" w:hAnsi="Times New Roman" w:cs="Times New Roman"/>
          <w:sz w:val="24"/>
          <w:szCs w:val="24"/>
        </w:rPr>
        <w:t>Optode</w:t>
      </w:r>
      <w:proofErr w:type="spellEnd"/>
      <w:r w:rsidR="0013630E" w:rsidRPr="0013630E">
        <w:rPr>
          <w:rFonts w:ascii="Times New Roman" w:eastAsia="TTE1A81490t00" w:hAnsi="Times New Roman" w:cs="Times New Roman"/>
          <w:sz w:val="24"/>
          <w:szCs w:val="24"/>
        </w:rPr>
        <w:t xml:space="preserve"> is based on the luminescence quenching principle, with a fluorescent indicator embedded in a gas permeable foil</w:t>
      </w:r>
      <w:r>
        <w:rPr>
          <w:rFonts w:ascii="Times New Roman" w:eastAsia="TTE1A81490t00" w:hAnsi="Times New Roman" w:cs="Times New Roman"/>
          <w:sz w:val="24"/>
          <w:szCs w:val="24"/>
        </w:rPr>
        <w:t xml:space="preserve">. </w:t>
      </w:r>
      <w:r w:rsidR="0013630E" w:rsidRPr="0013630E">
        <w:rPr>
          <w:rFonts w:ascii="Times New Roman" w:eastAsia="TTE1A81490t00" w:hAnsi="Times New Roman" w:cs="Times New Roman"/>
          <w:sz w:val="24"/>
          <w:szCs w:val="24"/>
        </w:rPr>
        <w:t xml:space="preserve"> A black optical isolation coating protects the foil</w:t>
      </w:r>
      <w:r>
        <w:rPr>
          <w:rFonts w:ascii="Times New Roman" w:eastAsia="TTE1A81490t00" w:hAnsi="Times New Roman" w:cs="Times New Roman"/>
          <w:sz w:val="24"/>
          <w:szCs w:val="24"/>
        </w:rPr>
        <w:t xml:space="preserve">. </w:t>
      </w:r>
      <w:r w:rsidR="00FA0CA7">
        <w:rPr>
          <w:rFonts w:ascii="Times New Roman" w:eastAsia="TTE1A81490t00" w:hAnsi="Times New Roman" w:cs="Times New Roman"/>
          <w:sz w:val="24"/>
          <w:szCs w:val="24"/>
        </w:rPr>
        <w:t xml:space="preserve">The Oxygen </w:t>
      </w:r>
      <w:proofErr w:type="spellStart"/>
      <w:r w:rsidR="00FA0CA7">
        <w:rPr>
          <w:rFonts w:ascii="Times New Roman" w:eastAsia="TTE1A81490t00" w:hAnsi="Times New Roman" w:cs="Times New Roman"/>
          <w:sz w:val="24"/>
          <w:szCs w:val="24"/>
        </w:rPr>
        <w:t>Optode</w:t>
      </w:r>
      <w:proofErr w:type="spellEnd"/>
      <w:r w:rsidR="00FA0CA7">
        <w:rPr>
          <w:rFonts w:ascii="Times New Roman" w:eastAsia="TTE1A81490t00" w:hAnsi="Times New Roman" w:cs="Times New Roman"/>
          <w:sz w:val="24"/>
          <w:szCs w:val="24"/>
        </w:rPr>
        <w:t xml:space="preserve"> measures dissolved oxygen </w:t>
      </w:r>
      <w:r w:rsidR="00FA0CA7" w:rsidRPr="00FA0CA7">
        <w:rPr>
          <w:rFonts w:ascii="Times New Roman" w:eastAsia="TTE1A81490t00" w:hAnsi="Times New Roman" w:cs="Times New Roman"/>
          <w:sz w:val="24"/>
          <w:szCs w:val="24"/>
        </w:rPr>
        <w:t xml:space="preserve">concentration </w:t>
      </w:r>
      <w:r w:rsidR="00FA0CA7" w:rsidRPr="00FA0CA7">
        <w:rPr>
          <w:rFonts w:ascii="Times New Roman" w:hAnsi="Times New Roman" w:cs="Times New Roman"/>
          <w:sz w:val="24"/>
          <w:szCs w:val="24"/>
        </w:rPr>
        <w:t>(</w:t>
      </w:r>
      <w:proofErr w:type="spellStart"/>
      <w:r w:rsidR="00FA0CA7" w:rsidRPr="00FA0CA7">
        <w:rPr>
          <w:rFonts w:ascii="Times New Roman" w:hAnsi="Times New Roman" w:cs="Times New Roman"/>
          <w:sz w:val="24"/>
          <w:szCs w:val="24"/>
        </w:rPr>
        <w:t>μMol</w:t>
      </w:r>
      <w:proofErr w:type="spellEnd"/>
      <w:r w:rsidR="00FA0CA7" w:rsidRPr="00FA0CA7">
        <w:rPr>
          <w:rFonts w:ascii="Times New Roman" w:hAnsi="Times New Roman" w:cs="Times New Roman"/>
          <w:sz w:val="24"/>
          <w:szCs w:val="24"/>
        </w:rPr>
        <w:t>/l) and dissolved oxygen saturation (%)</w:t>
      </w:r>
      <w:r>
        <w:rPr>
          <w:rFonts w:ascii="Times New Roman" w:hAnsi="Times New Roman" w:cs="Times New Roman"/>
          <w:sz w:val="24"/>
          <w:szCs w:val="24"/>
        </w:rPr>
        <w:t xml:space="preserve">. </w:t>
      </w:r>
    </w:p>
    <w:p w:rsidR="00C602AA" w:rsidRDefault="00FE4960" w:rsidP="00482238">
      <w:pPr>
        <w:autoSpaceDE w:val="0"/>
        <w:autoSpaceDN w:val="0"/>
        <w:adjustRightInd w:val="0"/>
        <w:spacing w:after="0" w:line="360" w:lineRule="auto"/>
        <w:ind w:firstLine="720"/>
        <w:rPr>
          <w:rFonts w:ascii="Times New Roman" w:hAnsi="Times New Roman"/>
          <w:sz w:val="24"/>
          <w:szCs w:val="24"/>
        </w:rPr>
      </w:pPr>
      <w:r w:rsidRPr="0013630E">
        <w:rPr>
          <w:rFonts w:ascii="Times New Roman" w:eastAsia="TTE1A81490t00" w:hAnsi="Times New Roman" w:cs="Times New Roman"/>
          <w:sz w:val="24"/>
          <w:szCs w:val="24"/>
        </w:rPr>
        <w:t>The ECO-FLNTUS is a sensor manufactured by WET Labs to measure chlorophyll A fluorescence and turbidity</w:t>
      </w:r>
      <w:r>
        <w:rPr>
          <w:rFonts w:ascii="Times New Roman" w:eastAsia="TTE1A81490t00" w:hAnsi="Times New Roman" w:cs="Times New Roman"/>
          <w:sz w:val="24"/>
          <w:szCs w:val="24"/>
        </w:rPr>
        <w:t xml:space="preserve"> (</w:t>
      </w:r>
      <w:proofErr w:type="spellStart"/>
      <w:r w:rsidRPr="00FA0CA7">
        <w:rPr>
          <w:rFonts w:ascii="Times New Roman" w:eastAsia="TTE1A81490t00" w:hAnsi="Times New Roman" w:cs="Times New Roman"/>
          <w:sz w:val="24"/>
          <w:szCs w:val="24"/>
        </w:rPr>
        <w:t>WETLabs_Eco_FLNTUS_UserManual</w:t>
      </w:r>
      <w:r>
        <w:rPr>
          <w:rFonts w:ascii="Times New Roman" w:eastAsia="TTE1A81490t00" w:hAnsi="Times New Roman" w:cs="Times New Roman"/>
          <w:sz w:val="24"/>
          <w:szCs w:val="24"/>
        </w:rPr>
        <w:t>.</w:t>
      </w:r>
      <w:r w:rsidRPr="00FA0CA7">
        <w:rPr>
          <w:rFonts w:ascii="Times New Roman" w:eastAsia="TTE1A81490t00" w:hAnsi="Times New Roman" w:cs="Times New Roman"/>
          <w:sz w:val="24"/>
          <w:szCs w:val="24"/>
        </w:rPr>
        <w:t>pdf</w:t>
      </w:r>
      <w:proofErr w:type="spellEnd"/>
      <w:r>
        <w:rPr>
          <w:rFonts w:ascii="Times New Roman" w:eastAsia="TTE1A81490t00" w:hAnsi="Times New Roman" w:cs="Times New Roman"/>
          <w:sz w:val="24"/>
          <w:szCs w:val="24"/>
        </w:rPr>
        <w:t xml:space="preserve">). </w:t>
      </w:r>
      <w:r w:rsidRPr="0013630E">
        <w:rPr>
          <w:rFonts w:ascii="Times New Roman" w:eastAsia="TTE1A81490t00" w:hAnsi="Times New Roman" w:cs="Times New Roman"/>
          <w:sz w:val="24"/>
          <w:szCs w:val="24"/>
        </w:rPr>
        <w:t xml:space="preserve"> </w:t>
      </w:r>
      <w:r w:rsidR="0013630E" w:rsidRPr="0013630E">
        <w:rPr>
          <w:rStyle w:val="mainpgtext"/>
          <w:rFonts w:ascii="Times New Roman" w:hAnsi="Times New Roman" w:cs="Times New Roman"/>
          <w:sz w:val="24"/>
          <w:szCs w:val="24"/>
        </w:rPr>
        <w:t xml:space="preserve">The </w:t>
      </w:r>
      <w:r w:rsidR="0013630E" w:rsidRPr="0013630E">
        <w:rPr>
          <w:rStyle w:val="Emphasis"/>
          <w:rFonts w:ascii="Times New Roman" w:hAnsi="Times New Roman" w:cs="Times New Roman"/>
          <w:sz w:val="24"/>
          <w:szCs w:val="24"/>
        </w:rPr>
        <w:t>ECO-</w:t>
      </w:r>
      <w:r w:rsidR="0013630E" w:rsidRPr="0013630E">
        <w:rPr>
          <w:rStyle w:val="mainpgtext"/>
          <w:rFonts w:ascii="Times New Roman" w:hAnsi="Times New Roman" w:cs="Times New Roman"/>
          <w:sz w:val="24"/>
          <w:szCs w:val="24"/>
        </w:rPr>
        <w:t xml:space="preserve"> FLNTUS is a dual-wavelength, single-angle sensor for simultaneously determining both chlorophyll fluorescence</w:t>
      </w:r>
      <w:r w:rsidR="00FA0CA7">
        <w:rPr>
          <w:rStyle w:val="mainpgtext"/>
          <w:rFonts w:ascii="Times New Roman" w:hAnsi="Times New Roman" w:cs="Times New Roman"/>
          <w:sz w:val="24"/>
          <w:szCs w:val="24"/>
        </w:rPr>
        <w:t xml:space="preserve"> </w:t>
      </w:r>
      <w:r w:rsidR="00FA0CA7" w:rsidRPr="00FA0CA7">
        <w:rPr>
          <w:rFonts w:ascii="Times New Roman" w:hAnsi="Times New Roman" w:cs="Times New Roman"/>
          <w:sz w:val="24"/>
          <w:szCs w:val="24"/>
        </w:rPr>
        <w:t>(</w:t>
      </w:r>
      <w:proofErr w:type="spellStart"/>
      <w:r w:rsidR="00FA0CA7" w:rsidRPr="00FA0CA7">
        <w:rPr>
          <w:rFonts w:ascii="Times New Roman" w:hAnsi="Times New Roman" w:cs="Times New Roman"/>
          <w:sz w:val="24"/>
          <w:szCs w:val="24"/>
        </w:rPr>
        <w:t>μ</w:t>
      </w:r>
      <w:r w:rsidR="00FA0CA7">
        <w:rPr>
          <w:rFonts w:ascii="Times New Roman" w:hAnsi="Times New Roman" w:cs="Times New Roman"/>
          <w:sz w:val="24"/>
          <w:szCs w:val="24"/>
        </w:rPr>
        <w:t>g</w:t>
      </w:r>
      <w:proofErr w:type="spellEnd"/>
      <w:r w:rsidR="00FA0CA7">
        <w:rPr>
          <w:rFonts w:ascii="Times New Roman" w:hAnsi="Times New Roman" w:cs="Times New Roman"/>
          <w:sz w:val="24"/>
          <w:szCs w:val="24"/>
        </w:rPr>
        <w:t>/l)</w:t>
      </w:r>
      <w:r w:rsidR="00FA0CA7" w:rsidRPr="0013630E">
        <w:rPr>
          <w:rStyle w:val="mainpgtext"/>
          <w:rFonts w:ascii="Times New Roman" w:hAnsi="Times New Roman" w:cs="Times New Roman"/>
          <w:sz w:val="24"/>
          <w:szCs w:val="24"/>
        </w:rPr>
        <w:t xml:space="preserve"> </w:t>
      </w:r>
      <w:r w:rsidR="0013630E" w:rsidRPr="0013630E">
        <w:rPr>
          <w:rStyle w:val="mainpgtext"/>
          <w:rFonts w:ascii="Times New Roman" w:hAnsi="Times New Roman" w:cs="Times New Roman"/>
          <w:sz w:val="24"/>
          <w:szCs w:val="24"/>
        </w:rPr>
        <w:t>and turbidity</w:t>
      </w:r>
      <w:r w:rsidR="00FA0CA7">
        <w:rPr>
          <w:rStyle w:val="mainpgtext"/>
          <w:rFonts w:ascii="Times New Roman" w:hAnsi="Times New Roman" w:cs="Times New Roman"/>
          <w:sz w:val="24"/>
          <w:szCs w:val="24"/>
        </w:rPr>
        <w:t xml:space="preserve"> (NTU)</w:t>
      </w:r>
      <w:r>
        <w:rPr>
          <w:rStyle w:val="mainpgtext"/>
          <w:rFonts w:ascii="Times New Roman" w:hAnsi="Times New Roman" w:cs="Times New Roman"/>
          <w:sz w:val="24"/>
          <w:szCs w:val="24"/>
        </w:rPr>
        <w:t xml:space="preserve">. </w:t>
      </w:r>
      <w:r w:rsidR="0013630E" w:rsidRPr="0013630E">
        <w:rPr>
          <w:rStyle w:val="mainpgtext"/>
          <w:rFonts w:ascii="Times New Roman" w:hAnsi="Times New Roman" w:cs="Times New Roman"/>
          <w:sz w:val="24"/>
          <w:szCs w:val="24"/>
        </w:rPr>
        <w:t xml:space="preserve"> The turbidity measurements are sampled with 700 nm </w:t>
      </w:r>
      <w:proofErr w:type="gramStart"/>
      <w:r w:rsidR="0013630E" w:rsidRPr="0013630E">
        <w:rPr>
          <w:rStyle w:val="mainpgtext"/>
          <w:rFonts w:ascii="Times New Roman" w:hAnsi="Times New Roman" w:cs="Times New Roman"/>
          <w:sz w:val="24"/>
          <w:szCs w:val="24"/>
        </w:rPr>
        <w:t>wavelength</w:t>
      </w:r>
      <w:proofErr w:type="gramEnd"/>
      <w:r w:rsidR="0013630E" w:rsidRPr="0013630E">
        <w:rPr>
          <w:rStyle w:val="mainpgtext"/>
          <w:rFonts w:ascii="Times New Roman" w:hAnsi="Times New Roman" w:cs="Times New Roman"/>
          <w:sz w:val="24"/>
          <w:szCs w:val="24"/>
        </w:rPr>
        <w:t>, and the fluorescence measurements are sampled at 470/695 nm</w:t>
      </w:r>
      <w:r>
        <w:rPr>
          <w:rStyle w:val="mainpgtext"/>
          <w:rFonts w:ascii="Times New Roman" w:hAnsi="Times New Roman" w:cs="Times New Roman"/>
          <w:sz w:val="24"/>
          <w:szCs w:val="24"/>
        </w:rPr>
        <w:t xml:space="preserve">. </w:t>
      </w:r>
    </w:p>
    <w:p w:rsidR="00E95FDF" w:rsidRDefault="00FE4960" w:rsidP="00482238">
      <w:pPr>
        <w:pStyle w:val="NoSpacing"/>
        <w:spacing w:line="360" w:lineRule="auto"/>
        <w:ind w:firstLine="720"/>
        <w:rPr>
          <w:rFonts w:ascii="Times New Roman" w:hAnsi="Times New Roman"/>
          <w:sz w:val="24"/>
          <w:szCs w:val="24"/>
        </w:rPr>
      </w:pPr>
      <w:r w:rsidRPr="00F658E2">
        <w:rPr>
          <w:rFonts w:ascii="Times New Roman" w:hAnsi="Times New Roman"/>
          <w:sz w:val="24"/>
          <w:szCs w:val="24"/>
        </w:rPr>
        <w:t xml:space="preserve">Along with water quality instrumentation, BS1 has a </w:t>
      </w:r>
      <w:proofErr w:type="spellStart"/>
      <w:r>
        <w:rPr>
          <w:rFonts w:ascii="Times New Roman" w:hAnsi="Times New Roman"/>
          <w:sz w:val="24"/>
          <w:szCs w:val="24"/>
        </w:rPr>
        <w:t>Novalynx</w:t>
      </w:r>
      <w:proofErr w:type="spellEnd"/>
      <w:r>
        <w:rPr>
          <w:rFonts w:ascii="Times New Roman" w:hAnsi="Times New Roman"/>
          <w:sz w:val="24"/>
          <w:szCs w:val="24"/>
        </w:rPr>
        <w:t xml:space="preserve"> </w:t>
      </w:r>
      <w:r w:rsidRPr="00E95FDF">
        <w:rPr>
          <w:rFonts w:ascii="Times New Roman" w:hAnsi="Times New Roman"/>
          <w:sz w:val="24"/>
          <w:szCs w:val="24"/>
        </w:rPr>
        <w:t>110-</w:t>
      </w:r>
      <w:r w:rsidRPr="00E95FDF">
        <w:rPr>
          <w:rStyle w:val="Emphasis"/>
          <w:rFonts w:ascii="Times New Roman" w:hAnsi="Times New Roman"/>
          <w:i w:val="0"/>
          <w:sz w:val="24"/>
          <w:szCs w:val="24"/>
        </w:rPr>
        <w:t>WS</w:t>
      </w:r>
      <w:r w:rsidRPr="00E95FDF">
        <w:rPr>
          <w:rFonts w:ascii="Times New Roman" w:hAnsi="Times New Roman"/>
          <w:i/>
          <w:sz w:val="24"/>
          <w:szCs w:val="24"/>
        </w:rPr>
        <w:t>-</w:t>
      </w:r>
      <w:r w:rsidRPr="00E95FDF">
        <w:rPr>
          <w:rStyle w:val="Emphasis"/>
          <w:rFonts w:ascii="Times New Roman" w:hAnsi="Times New Roman"/>
          <w:i w:val="0"/>
          <w:sz w:val="24"/>
          <w:szCs w:val="24"/>
        </w:rPr>
        <w:t>16</w:t>
      </w:r>
      <w:r>
        <w:rPr>
          <w:rFonts w:ascii="Times New Roman" w:hAnsi="Times New Roman"/>
          <w:sz w:val="24"/>
          <w:szCs w:val="24"/>
        </w:rPr>
        <w:t xml:space="preserve"> Modular </w:t>
      </w:r>
      <w:r w:rsidRPr="00AA36FE">
        <w:rPr>
          <w:rFonts w:ascii="Times New Roman" w:hAnsi="Times New Roman"/>
          <w:sz w:val="24"/>
          <w:szCs w:val="24"/>
        </w:rPr>
        <w:t xml:space="preserve">Weather Station, which measures wind speed (m/s), wind direction (ºTrue), solar radiation (W/(m^2)), rainfall (mm), air temperature (ºC), dew point (ºC), wind chill (ºC), </w:t>
      </w:r>
      <w:proofErr w:type="gramStart"/>
      <w:r w:rsidRPr="00AA36FE">
        <w:rPr>
          <w:rFonts w:ascii="Times New Roman" w:hAnsi="Times New Roman"/>
          <w:sz w:val="24"/>
          <w:szCs w:val="24"/>
        </w:rPr>
        <w:t>and  barometric</w:t>
      </w:r>
      <w:proofErr w:type="gramEnd"/>
      <w:r w:rsidRPr="00AA36FE">
        <w:rPr>
          <w:rFonts w:ascii="Times New Roman" w:hAnsi="Times New Roman"/>
          <w:sz w:val="24"/>
          <w:szCs w:val="24"/>
        </w:rPr>
        <w:t xml:space="preserve"> pressure</w:t>
      </w:r>
      <w:r>
        <w:rPr>
          <w:rFonts w:ascii="Times New Roman" w:hAnsi="Times New Roman"/>
          <w:sz w:val="24"/>
          <w:szCs w:val="24"/>
        </w:rPr>
        <w:t xml:space="preserve"> (</w:t>
      </w:r>
      <w:proofErr w:type="spellStart"/>
      <w:r>
        <w:rPr>
          <w:rFonts w:ascii="Times New Roman" w:hAnsi="Times New Roman"/>
          <w:sz w:val="24"/>
          <w:szCs w:val="24"/>
        </w:rPr>
        <w:t>hPa</w:t>
      </w:r>
      <w:proofErr w:type="spellEnd"/>
      <w:r>
        <w:rPr>
          <w:rFonts w:ascii="Times New Roman" w:hAnsi="Times New Roman"/>
          <w:sz w:val="24"/>
          <w:szCs w:val="24"/>
        </w:rPr>
        <w:t>) (</w:t>
      </w:r>
      <w:r w:rsidRPr="00AA36FE">
        <w:rPr>
          <w:rFonts w:ascii="Times New Roman" w:hAnsi="Times New Roman"/>
          <w:sz w:val="24"/>
          <w:szCs w:val="24"/>
        </w:rPr>
        <w:t>Novalynx_MetStation_110-ws-16_UserManual</w:t>
      </w:r>
      <w:r>
        <w:rPr>
          <w:rFonts w:ascii="Times New Roman" w:hAnsi="Times New Roman"/>
          <w:sz w:val="24"/>
          <w:szCs w:val="24"/>
        </w:rPr>
        <w:t>.</w:t>
      </w:r>
      <w:r w:rsidRPr="00AA36FE">
        <w:rPr>
          <w:rFonts w:ascii="Times New Roman" w:hAnsi="Times New Roman"/>
          <w:sz w:val="24"/>
          <w:szCs w:val="24"/>
        </w:rPr>
        <w:t>pdf</w:t>
      </w:r>
      <w:r>
        <w:rPr>
          <w:rFonts w:ascii="Times New Roman" w:hAnsi="Times New Roman"/>
          <w:sz w:val="24"/>
          <w:szCs w:val="24"/>
        </w:rPr>
        <w:t xml:space="preserve">).  </w:t>
      </w:r>
      <w:r w:rsidR="00C602AA">
        <w:rPr>
          <w:rFonts w:ascii="Times New Roman" w:hAnsi="Times New Roman"/>
          <w:sz w:val="24"/>
          <w:szCs w:val="24"/>
        </w:rPr>
        <w:t>The meteorological station was deployed on October 6, 2009, and it has a data logger</w:t>
      </w:r>
      <w:r>
        <w:rPr>
          <w:rFonts w:ascii="Times New Roman" w:hAnsi="Times New Roman"/>
          <w:sz w:val="24"/>
          <w:szCs w:val="24"/>
        </w:rPr>
        <w:t xml:space="preserve">. </w:t>
      </w:r>
      <w:proofErr w:type="gramStart"/>
      <w:r w:rsidR="00C602AA">
        <w:rPr>
          <w:rFonts w:ascii="Times New Roman" w:hAnsi="Times New Roman"/>
          <w:sz w:val="24"/>
          <w:szCs w:val="24"/>
        </w:rPr>
        <w:t xml:space="preserve">The meteorological station sensors sample every </w:t>
      </w:r>
      <w:r w:rsidR="00A037C0">
        <w:rPr>
          <w:rFonts w:ascii="Times New Roman" w:hAnsi="Times New Roman"/>
          <w:sz w:val="24"/>
          <w:szCs w:val="24"/>
        </w:rPr>
        <w:t>5-seconds</w:t>
      </w:r>
      <w:r>
        <w:rPr>
          <w:rFonts w:ascii="Times New Roman" w:hAnsi="Times New Roman"/>
          <w:sz w:val="24"/>
          <w:szCs w:val="24"/>
        </w:rPr>
        <w:t>.</w:t>
      </w:r>
      <w:proofErr w:type="gramEnd"/>
      <w:r>
        <w:rPr>
          <w:rFonts w:ascii="Times New Roman" w:hAnsi="Times New Roman"/>
          <w:sz w:val="24"/>
          <w:szCs w:val="24"/>
        </w:rPr>
        <w:t xml:space="preserve"> </w:t>
      </w:r>
      <w:r w:rsidR="00C602AA">
        <w:rPr>
          <w:rFonts w:ascii="Times New Roman" w:hAnsi="Times New Roman"/>
          <w:sz w:val="24"/>
          <w:szCs w:val="24"/>
        </w:rPr>
        <w:t xml:space="preserve"> The 5</w:t>
      </w:r>
      <w:r w:rsidR="00950C0F">
        <w:rPr>
          <w:rFonts w:ascii="Times New Roman" w:hAnsi="Times New Roman"/>
          <w:sz w:val="24"/>
          <w:szCs w:val="24"/>
        </w:rPr>
        <w:t>-</w:t>
      </w:r>
      <w:r w:rsidR="00C602AA">
        <w:rPr>
          <w:rFonts w:ascii="Times New Roman" w:hAnsi="Times New Roman"/>
          <w:sz w:val="24"/>
          <w:szCs w:val="24"/>
        </w:rPr>
        <w:t>second data is stored in the meteorological station data logger and is manually downloaded off the data logger every 30-40 days</w:t>
      </w:r>
      <w:r>
        <w:rPr>
          <w:rFonts w:ascii="Times New Roman" w:hAnsi="Times New Roman"/>
          <w:sz w:val="24"/>
          <w:szCs w:val="24"/>
        </w:rPr>
        <w:t xml:space="preserve">. </w:t>
      </w:r>
      <w:r w:rsidR="00C602AA">
        <w:rPr>
          <w:rFonts w:ascii="Times New Roman" w:hAnsi="Times New Roman"/>
          <w:sz w:val="24"/>
          <w:szCs w:val="24"/>
        </w:rPr>
        <w:t xml:space="preserve"> The meteorological station is also connected and configured with the STOR-X, and the meteorological data is also collected during the STOR-X’s 2</w:t>
      </w:r>
      <w:r w:rsidR="00950C0F">
        <w:rPr>
          <w:rFonts w:ascii="Times New Roman" w:hAnsi="Times New Roman"/>
          <w:sz w:val="24"/>
          <w:szCs w:val="24"/>
        </w:rPr>
        <w:t>-</w:t>
      </w:r>
      <w:r w:rsidR="00C602AA">
        <w:rPr>
          <w:rFonts w:ascii="Times New Roman" w:hAnsi="Times New Roman"/>
          <w:sz w:val="24"/>
          <w:szCs w:val="24"/>
        </w:rPr>
        <w:t>minute sampling period every 15 minutes</w:t>
      </w:r>
      <w:r>
        <w:rPr>
          <w:rFonts w:ascii="Times New Roman" w:hAnsi="Times New Roman"/>
          <w:sz w:val="24"/>
          <w:szCs w:val="24"/>
        </w:rPr>
        <w:t xml:space="preserve">. </w:t>
      </w:r>
    </w:p>
    <w:p w:rsidR="00B41D97" w:rsidRDefault="009D0066" w:rsidP="00482238">
      <w:pPr>
        <w:pStyle w:val="HTMLPreformatted"/>
        <w:spacing w:line="360" w:lineRule="auto"/>
        <w:rPr>
          <w:rFonts w:ascii="Times New Roman" w:hAnsi="Times New Roman"/>
          <w:sz w:val="24"/>
          <w:szCs w:val="24"/>
        </w:rPr>
      </w:pPr>
      <w:r>
        <w:rPr>
          <w:rFonts w:ascii="Times New Roman" w:hAnsi="Times New Roman"/>
          <w:sz w:val="24"/>
          <w:szCs w:val="24"/>
        </w:rPr>
        <w:tab/>
      </w:r>
      <w:r w:rsidR="00C602AA">
        <w:rPr>
          <w:rFonts w:ascii="Times New Roman" w:hAnsi="Times New Roman"/>
          <w:sz w:val="24"/>
          <w:szCs w:val="24"/>
        </w:rPr>
        <w:t>At each fixed station, the STOR-X controls the samplin</w:t>
      </w:r>
      <w:r>
        <w:rPr>
          <w:rFonts w:ascii="Times New Roman" w:hAnsi="Times New Roman"/>
          <w:sz w:val="24"/>
          <w:szCs w:val="24"/>
        </w:rPr>
        <w:t>g and data transmission</w:t>
      </w:r>
      <w:r w:rsidR="00FE4960">
        <w:rPr>
          <w:rFonts w:ascii="Times New Roman" w:hAnsi="Times New Roman"/>
          <w:sz w:val="24"/>
          <w:szCs w:val="24"/>
        </w:rPr>
        <w:t xml:space="preserve">. </w:t>
      </w:r>
      <w:r w:rsidR="00C602AA">
        <w:rPr>
          <w:rFonts w:ascii="Times New Roman" w:hAnsi="Times New Roman"/>
          <w:sz w:val="24"/>
          <w:szCs w:val="24"/>
        </w:rPr>
        <w:t>One of the three operation modes for the STOR-X is called the Sched</w:t>
      </w:r>
      <w:r w:rsidR="00B1583A">
        <w:rPr>
          <w:rFonts w:ascii="Times New Roman" w:hAnsi="Times New Roman"/>
          <w:sz w:val="24"/>
          <w:szCs w:val="24"/>
        </w:rPr>
        <w:t>ule Operation</w:t>
      </w:r>
      <w:r w:rsidR="00FE4960">
        <w:rPr>
          <w:rFonts w:ascii="Times New Roman" w:hAnsi="Times New Roman"/>
          <w:sz w:val="24"/>
          <w:szCs w:val="24"/>
        </w:rPr>
        <w:t xml:space="preserve">. </w:t>
      </w:r>
      <w:proofErr w:type="gramStart"/>
      <w:r w:rsidR="00FE4960">
        <w:rPr>
          <w:rFonts w:ascii="Times New Roman" w:hAnsi="Times New Roman"/>
          <w:sz w:val="24"/>
          <w:szCs w:val="24"/>
        </w:rPr>
        <w:t>A</w:t>
      </w:r>
      <w:proofErr w:type="gramEnd"/>
      <w:r w:rsidR="00FE4960">
        <w:rPr>
          <w:rFonts w:ascii="Times New Roman" w:hAnsi="Times New Roman"/>
          <w:sz w:val="24"/>
          <w:szCs w:val="24"/>
        </w:rPr>
        <w:t xml:space="preserve"> Schedule.</w:t>
      </w:r>
      <w:r w:rsidR="00B1583A">
        <w:rPr>
          <w:rFonts w:ascii="Times New Roman" w:hAnsi="Times New Roman"/>
          <w:sz w:val="24"/>
          <w:szCs w:val="24"/>
        </w:rPr>
        <w:t xml:space="preserve">TXT files controls timing of applying and removing power, </w:t>
      </w:r>
      <w:r w:rsidR="00950C0F">
        <w:rPr>
          <w:rFonts w:ascii="Times New Roman" w:hAnsi="Times New Roman"/>
          <w:sz w:val="24"/>
          <w:szCs w:val="24"/>
        </w:rPr>
        <w:t>acquiring</w:t>
      </w:r>
      <w:r w:rsidR="00B1583A">
        <w:rPr>
          <w:rFonts w:ascii="Times New Roman" w:hAnsi="Times New Roman"/>
          <w:sz w:val="24"/>
          <w:szCs w:val="24"/>
        </w:rPr>
        <w:t xml:space="preserve"> data from sensors, and connecting with the modem to transmit </w:t>
      </w:r>
      <w:r w:rsidR="00FE4960">
        <w:rPr>
          <w:rFonts w:ascii="Times New Roman" w:hAnsi="Times New Roman"/>
          <w:sz w:val="24"/>
          <w:szCs w:val="24"/>
        </w:rPr>
        <w:t xml:space="preserve">packaged </w:t>
      </w:r>
      <w:r w:rsidR="00B1583A">
        <w:rPr>
          <w:rFonts w:ascii="Times New Roman" w:hAnsi="Times New Roman"/>
          <w:sz w:val="24"/>
          <w:szCs w:val="24"/>
        </w:rPr>
        <w:t>RAW data to a Cal Poly Server</w:t>
      </w:r>
      <w:r w:rsidR="00FE4960">
        <w:rPr>
          <w:rFonts w:ascii="Times New Roman" w:hAnsi="Times New Roman"/>
          <w:sz w:val="24"/>
          <w:szCs w:val="24"/>
        </w:rPr>
        <w:t xml:space="preserve">. </w:t>
      </w:r>
      <w:r w:rsidR="00B1583A">
        <w:rPr>
          <w:rFonts w:ascii="Times New Roman" w:hAnsi="Times New Roman"/>
          <w:sz w:val="24"/>
          <w:szCs w:val="24"/>
        </w:rPr>
        <w:t xml:space="preserve"> </w:t>
      </w:r>
      <w:proofErr w:type="gramStart"/>
      <w:r w:rsidR="00A037C0">
        <w:rPr>
          <w:rFonts w:ascii="Times New Roman" w:hAnsi="Times New Roman"/>
          <w:sz w:val="24"/>
          <w:szCs w:val="24"/>
        </w:rPr>
        <w:t xml:space="preserve">STOR-X schedule files are generated by </w:t>
      </w:r>
      <w:proofErr w:type="spellStart"/>
      <w:r w:rsidR="00A037C0">
        <w:rPr>
          <w:rFonts w:ascii="Times New Roman" w:hAnsi="Times New Roman"/>
          <w:sz w:val="24"/>
          <w:szCs w:val="24"/>
        </w:rPr>
        <w:t>Satlantic</w:t>
      </w:r>
      <w:proofErr w:type="spellEnd"/>
      <w:r w:rsidR="00A037C0">
        <w:rPr>
          <w:rFonts w:ascii="Times New Roman" w:hAnsi="Times New Roman"/>
          <w:sz w:val="24"/>
          <w:szCs w:val="24"/>
        </w:rPr>
        <w:t xml:space="preserve"> Schedule File Generator</w:t>
      </w:r>
      <w:proofErr w:type="gramEnd"/>
      <w:r w:rsidR="00FE4960">
        <w:rPr>
          <w:rFonts w:ascii="Times New Roman" w:hAnsi="Times New Roman"/>
          <w:sz w:val="24"/>
          <w:szCs w:val="24"/>
        </w:rPr>
        <w:t xml:space="preserve">. </w:t>
      </w:r>
      <w:r w:rsidR="00A037C0">
        <w:rPr>
          <w:rFonts w:ascii="Times New Roman" w:hAnsi="Times New Roman"/>
          <w:sz w:val="24"/>
          <w:szCs w:val="24"/>
        </w:rPr>
        <w:t xml:space="preserve"> Each STOR-X serial number has a unique Schedule</w:t>
      </w:r>
      <w:r w:rsidR="00FE4960">
        <w:rPr>
          <w:rFonts w:ascii="Times New Roman" w:hAnsi="Times New Roman"/>
          <w:sz w:val="24"/>
          <w:szCs w:val="24"/>
        </w:rPr>
        <w:t xml:space="preserve">. </w:t>
      </w:r>
      <w:r w:rsidR="00A037C0">
        <w:rPr>
          <w:rFonts w:ascii="Times New Roman" w:hAnsi="Times New Roman"/>
          <w:sz w:val="24"/>
          <w:szCs w:val="24"/>
        </w:rPr>
        <w:t>TXT file</w:t>
      </w:r>
      <w:r w:rsidR="00FE4960">
        <w:rPr>
          <w:rFonts w:ascii="Times New Roman" w:hAnsi="Times New Roman"/>
          <w:sz w:val="24"/>
          <w:szCs w:val="24"/>
        </w:rPr>
        <w:t xml:space="preserve">. </w:t>
      </w:r>
      <w:r w:rsidR="00A037C0">
        <w:rPr>
          <w:rFonts w:ascii="Times New Roman" w:hAnsi="Times New Roman"/>
          <w:sz w:val="24"/>
          <w:szCs w:val="24"/>
        </w:rPr>
        <w:t>Updates to the schedule file are noted</w:t>
      </w:r>
      <w:r w:rsidR="00B41D97">
        <w:rPr>
          <w:rFonts w:ascii="Times New Roman" w:hAnsi="Times New Roman"/>
          <w:sz w:val="24"/>
          <w:szCs w:val="24"/>
        </w:rPr>
        <w:t xml:space="preserve"> in the heading of each Schedule</w:t>
      </w:r>
      <w:r w:rsidR="00FE4960">
        <w:rPr>
          <w:rFonts w:ascii="Times New Roman" w:hAnsi="Times New Roman"/>
          <w:sz w:val="24"/>
          <w:szCs w:val="24"/>
        </w:rPr>
        <w:t xml:space="preserve">. </w:t>
      </w:r>
      <w:r w:rsidR="00B41D97">
        <w:rPr>
          <w:rFonts w:ascii="Times New Roman" w:hAnsi="Times New Roman"/>
          <w:sz w:val="24"/>
          <w:szCs w:val="24"/>
        </w:rPr>
        <w:t>TXT file</w:t>
      </w:r>
      <w:r w:rsidR="00FE4960">
        <w:rPr>
          <w:rFonts w:ascii="Times New Roman" w:hAnsi="Times New Roman"/>
          <w:sz w:val="24"/>
          <w:szCs w:val="24"/>
        </w:rPr>
        <w:t xml:space="preserve">. </w:t>
      </w:r>
      <w:r w:rsidR="00B41D97">
        <w:rPr>
          <w:rFonts w:ascii="Times New Roman" w:hAnsi="Times New Roman"/>
          <w:sz w:val="24"/>
          <w:szCs w:val="24"/>
        </w:rPr>
        <w:t>The Schedule</w:t>
      </w:r>
      <w:r w:rsidR="00FE4960">
        <w:rPr>
          <w:rFonts w:ascii="Times New Roman" w:hAnsi="Times New Roman"/>
          <w:sz w:val="24"/>
          <w:szCs w:val="24"/>
        </w:rPr>
        <w:t>.</w:t>
      </w:r>
      <w:r w:rsidR="00B41D97">
        <w:rPr>
          <w:rFonts w:ascii="Times New Roman" w:hAnsi="Times New Roman"/>
          <w:sz w:val="24"/>
          <w:szCs w:val="24"/>
        </w:rPr>
        <w:t xml:space="preserve">TXT files repeat the following pattern each 15 minutes: </w:t>
      </w:r>
    </w:p>
    <w:p w:rsidR="00B41D97" w:rsidRDefault="00B41D97" w:rsidP="00B41D97">
      <w:pPr>
        <w:pStyle w:val="HTMLPreformatted"/>
      </w:pPr>
      <w:r>
        <w:tab/>
      </w:r>
      <w:r>
        <w:tab/>
      </w:r>
      <w:r>
        <w:tab/>
        <w:t>00:15:00 POWER        +V +1 +2</w:t>
      </w:r>
    </w:p>
    <w:p w:rsidR="00B41D97" w:rsidRDefault="00B41D97" w:rsidP="00B41D97">
      <w:pPr>
        <w:pStyle w:val="HTMLPreformatted"/>
      </w:pPr>
      <w:r>
        <w:tab/>
      </w:r>
      <w:r>
        <w:tab/>
      </w:r>
      <w:r>
        <w:tab/>
        <w:t xml:space="preserve">00:15:11 ACQUIRE   </w:t>
      </w:r>
      <w:r w:rsidR="0041555D">
        <w:t xml:space="preserve">  </w:t>
      </w:r>
      <w:r>
        <w:t>120 1 2 3</w:t>
      </w:r>
    </w:p>
    <w:p w:rsidR="00B41D97" w:rsidRDefault="00B41D97" w:rsidP="00B41D97">
      <w:pPr>
        <w:pStyle w:val="HTMLPreformatted"/>
      </w:pPr>
      <w:r>
        <w:tab/>
      </w:r>
      <w:r>
        <w:tab/>
      </w:r>
      <w:r>
        <w:tab/>
        <w:t>00:17:14 POWER        -1 -2 -V</w:t>
      </w:r>
    </w:p>
    <w:p w:rsidR="008F083E" w:rsidRDefault="00B41D97" w:rsidP="00B41D97">
      <w:pPr>
        <w:pStyle w:val="HTMLPreformatted"/>
      </w:pPr>
      <w:r>
        <w:tab/>
      </w:r>
      <w:r>
        <w:tab/>
      </w:r>
      <w:r>
        <w:tab/>
        <w:t xml:space="preserve">00:20:00 GSMSEND </w:t>
      </w:r>
      <w:r w:rsidR="0041555D">
        <w:t xml:space="preserve">       </w:t>
      </w:r>
      <w:r>
        <w:t>1</w:t>
      </w:r>
    </w:p>
    <w:p w:rsidR="00CF742E" w:rsidRDefault="00CF742E" w:rsidP="00B41D97">
      <w:pPr>
        <w:pStyle w:val="HTMLPreformatted"/>
        <w:rPr>
          <w:rFonts w:ascii="Times New Roman" w:hAnsi="Times New Roman" w:cs="Times New Roman"/>
          <w:sz w:val="24"/>
          <w:szCs w:val="24"/>
        </w:rPr>
      </w:pPr>
    </w:p>
    <w:p w:rsidR="00327174" w:rsidRDefault="009D0066" w:rsidP="00482238">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ab/>
      </w:r>
      <w:r w:rsidR="00CF742E">
        <w:rPr>
          <w:rFonts w:ascii="Times New Roman" w:hAnsi="Times New Roman" w:cs="Times New Roman"/>
          <w:sz w:val="24"/>
          <w:szCs w:val="24"/>
        </w:rPr>
        <w:t xml:space="preserve">At each STOR-X, port 1 is configured for an ADCP, port 2 is configured for the ISUS-X, which is configured for the CTD, ECO FLNTUS, and Oxygen </w:t>
      </w:r>
      <w:proofErr w:type="spellStart"/>
      <w:r w:rsidR="00CF742E">
        <w:rPr>
          <w:rFonts w:ascii="Times New Roman" w:hAnsi="Times New Roman" w:cs="Times New Roman"/>
          <w:sz w:val="24"/>
          <w:szCs w:val="24"/>
        </w:rPr>
        <w:t>Optode</w:t>
      </w:r>
      <w:proofErr w:type="spellEnd"/>
      <w:r w:rsidR="00CF742E">
        <w:rPr>
          <w:rFonts w:ascii="Times New Roman" w:hAnsi="Times New Roman" w:cs="Times New Roman"/>
          <w:sz w:val="24"/>
          <w:szCs w:val="24"/>
        </w:rPr>
        <w:t xml:space="preserve">, and port 3 is configured for the </w:t>
      </w:r>
      <w:proofErr w:type="spellStart"/>
      <w:r w:rsidR="00CF742E">
        <w:rPr>
          <w:rFonts w:ascii="Times New Roman" w:hAnsi="Times New Roman" w:cs="Times New Roman"/>
          <w:sz w:val="24"/>
          <w:szCs w:val="24"/>
        </w:rPr>
        <w:t>Novalynx</w:t>
      </w:r>
      <w:proofErr w:type="spellEnd"/>
      <w:r w:rsidR="00CF742E">
        <w:rPr>
          <w:rFonts w:ascii="Times New Roman" w:hAnsi="Times New Roman" w:cs="Times New Roman"/>
          <w:sz w:val="24"/>
          <w:szCs w:val="24"/>
        </w:rPr>
        <w:t xml:space="preserve"> Weather Station</w:t>
      </w:r>
      <w:r w:rsidR="00FE4960">
        <w:rPr>
          <w:rFonts w:ascii="Times New Roman" w:hAnsi="Times New Roman" w:cs="Times New Roman"/>
          <w:sz w:val="24"/>
          <w:szCs w:val="24"/>
        </w:rPr>
        <w:t xml:space="preserve">. </w:t>
      </w:r>
      <w:r w:rsidR="00CF742E">
        <w:rPr>
          <w:rFonts w:ascii="Times New Roman" w:hAnsi="Times New Roman" w:cs="Times New Roman"/>
          <w:sz w:val="24"/>
          <w:szCs w:val="24"/>
        </w:rPr>
        <w:t xml:space="preserve"> During the POWER period, power is applied to the designated ports and the connected instruments receive power</w:t>
      </w:r>
      <w:r w:rsidR="00FE4960">
        <w:rPr>
          <w:rFonts w:ascii="Times New Roman" w:hAnsi="Times New Roman" w:cs="Times New Roman"/>
          <w:sz w:val="24"/>
          <w:szCs w:val="24"/>
        </w:rPr>
        <w:t xml:space="preserve">. </w:t>
      </w:r>
      <w:r w:rsidR="00CF742E">
        <w:rPr>
          <w:rFonts w:ascii="Times New Roman" w:hAnsi="Times New Roman" w:cs="Times New Roman"/>
          <w:sz w:val="24"/>
          <w:szCs w:val="24"/>
        </w:rPr>
        <w:t xml:space="preserve">The 11-second delay between POWER and AQUIRE allows </w:t>
      </w:r>
      <w:r>
        <w:rPr>
          <w:rFonts w:ascii="Times New Roman" w:hAnsi="Times New Roman" w:cs="Times New Roman"/>
          <w:sz w:val="24"/>
          <w:szCs w:val="24"/>
        </w:rPr>
        <w:t>instruments to complete initial start-up procedures before sampling begins</w:t>
      </w:r>
      <w:r w:rsidR="00FE49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27174" w:rsidRDefault="009D0066" w:rsidP="00482238">
      <w:pPr>
        <w:autoSpaceDE w:val="0"/>
        <w:autoSpaceDN w:val="0"/>
        <w:adjustRightInd w:val="0"/>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During the ACQUIRE period, the STOR-X collects raw data from the configured ports and applies a STOR-X timestamp to the beginning of each line of data</w:t>
      </w:r>
      <w:r w:rsidR="00FE4960">
        <w:rPr>
          <w:rFonts w:ascii="Times New Roman" w:hAnsi="Times New Roman" w:cs="Times New Roman"/>
          <w:sz w:val="24"/>
          <w:szCs w:val="24"/>
        </w:rPr>
        <w:t xml:space="preserve">. </w:t>
      </w:r>
      <w:r w:rsidR="00327174">
        <w:rPr>
          <w:rFonts w:ascii="Times New Roman" w:hAnsi="Times New Roman" w:cs="Times New Roman"/>
          <w:sz w:val="24"/>
          <w:szCs w:val="24"/>
        </w:rPr>
        <w:t>This ensures a uniform time stamps across all sensors regardless of the individual sensor time stamp</w:t>
      </w:r>
      <w:r w:rsidR="00FE4960">
        <w:rPr>
          <w:rFonts w:ascii="Times New Roman" w:hAnsi="Times New Roman" w:cs="Times New Roman"/>
          <w:sz w:val="24"/>
          <w:szCs w:val="24"/>
        </w:rPr>
        <w:t xml:space="preserve">. </w:t>
      </w:r>
      <w:r>
        <w:rPr>
          <w:rFonts w:ascii="Times New Roman" w:hAnsi="Times New Roman" w:cs="Times New Roman"/>
          <w:sz w:val="24"/>
          <w:szCs w:val="24"/>
        </w:rPr>
        <w:t xml:space="preserve">The STOR-X clock is configured </w:t>
      </w:r>
      <w:r w:rsidRPr="009D0066">
        <w:rPr>
          <w:rFonts w:ascii="Times New Roman" w:hAnsi="Times New Roman" w:cs="Times New Roman"/>
          <w:sz w:val="24"/>
          <w:szCs w:val="24"/>
        </w:rPr>
        <w:t>to Coordinated Universal Time</w:t>
      </w:r>
      <w:r>
        <w:rPr>
          <w:rFonts w:ascii="Times New Roman" w:hAnsi="Times New Roman" w:cs="Times New Roman"/>
          <w:sz w:val="24"/>
          <w:szCs w:val="24"/>
        </w:rPr>
        <w:t xml:space="preserve"> (UTC)</w:t>
      </w:r>
      <w:r w:rsidR="00327174">
        <w:rPr>
          <w:rFonts w:ascii="Times New Roman" w:hAnsi="Times New Roman" w:cs="Times New Roman"/>
          <w:sz w:val="24"/>
          <w:szCs w:val="24"/>
        </w:rPr>
        <w:t xml:space="preserve"> for standardization across STOR-X locations and time of year</w:t>
      </w:r>
      <w:r w:rsidR="00FE4960">
        <w:rPr>
          <w:rFonts w:ascii="Times New Roman" w:hAnsi="Times New Roman" w:cs="Times New Roman"/>
          <w:sz w:val="24"/>
          <w:szCs w:val="24"/>
        </w:rPr>
        <w:t xml:space="preserve">. </w:t>
      </w:r>
      <w:r>
        <w:rPr>
          <w:rFonts w:ascii="Times New Roman" w:hAnsi="Times New Roman" w:cs="Times New Roman"/>
          <w:sz w:val="24"/>
          <w:szCs w:val="24"/>
        </w:rPr>
        <w:t xml:space="preserve"> </w:t>
      </w:r>
      <w:r w:rsidR="00327174" w:rsidRPr="00327174">
        <w:rPr>
          <w:rFonts w:ascii="Times New Roman" w:hAnsi="Times New Roman" w:cs="Times New Roman"/>
          <w:sz w:val="24"/>
          <w:szCs w:val="24"/>
        </w:rPr>
        <w:t>Each day, the STOR-X creates two data files</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The first data file is YYYYDDD</w:t>
      </w:r>
      <w:r w:rsidR="00FE4960">
        <w:rPr>
          <w:rFonts w:ascii="Times New Roman" w:hAnsi="Times New Roman" w:cs="Times New Roman"/>
          <w:sz w:val="24"/>
          <w:szCs w:val="24"/>
        </w:rPr>
        <w:t xml:space="preserve">. </w:t>
      </w:r>
      <w:proofErr w:type="gramStart"/>
      <w:r w:rsidR="00327174" w:rsidRPr="00327174">
        <w:rPr>
          <w:rFonts w:ascii="Times New Roman" w:hAnsi="Times New Roman" w:cs="Times New Roman"/>
          <w:sz w:val="24"/>
          <w:szCs w:val="24"/>
        </w:rPr>
        <w:t>raw</w:t>
      </w:r>
      <w:proofErr w:type="gramEnd"/>
      <w:r w:rsidR="00327174" w:rsidRPr="00327174">
        <w:rPr>
          <w:rFonts w:ascii="Times New Roman" w:hAnsi="Times New Roman" w:cs="Times New Roman"/>
          <w:sz w:val="24"/>
          <w:szCs w:val="24"/>
        </w:rPr>
        <w:t>, where YYYY is the 4-digit year and DDD is the day of the year, Julian date</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This data file contains all data collected up to a successful send email call in a given day</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After a successful send email call, the STOR-X copies this data to </w:t>
      </w:r>
      <w:r w:rsidR="0028376A" w:rsidRPr="00327174">
        <w:rPr>
          <w:rFonts w:ascii="Times New Roman" w:hAnsi="Times New Roman" w:cs="Times New Roman"/>
          <w:sz w:val="24"/>
          <w:szCs w:val="24"/>
        </w:rPr>
        <w:t>an</w:t>
      </w:r>
      <w:r w:rsidR="00327174" w:rsidRPr="00327174">
        <w:rPr>
          <w:rFonts w:ascii="Times New Roman" w:hAnsi="Times New Roman" w:cs="Times New Roman"/>
          <w:sz w:val="24"/>
          <w:szCs w:val="24"/>
        </w:rPr>
        <w:t xml:space="preserve"> </w:t>
      </w:r>
      <w:proofErr w:type="spellStart"/>
      <w:r w:rsidR="00327174" w:rsidRPr="00327174">
        <w:rPr>
          <w:rFonts w:ascii="Times New Roman" w:hAnsi="Times New Roman" w:cs="Times New Roman"/>
          <w:sz w:val="24"/>
          <w:szCs w:val="24"/>
        </w:rPr>
        <w:t>YYYDDDF</w:t>
      </w:r>
      <w:r w:rsidR="00FE4960">
        <w:rPr>
          <w:rFonts w:ascii="Times New Roman" w:hAnsi="Times New Roman" w:cs="Times New Roman"/>
          <w:sz w:val="24"/>
          <w:szCs w:val="24"/>
        </w:rPr>
        <w:t>.</w:t>
      </w:r>
      <w:r w:rsidR="00327174" w:rsidRPr="00327174">
        <w:rPr>
          <w:rFonts w:ascii="Times New Roman" w:hAnsi="Times New Roman" w:cs="Times New Roman"/>
          <w:sz w:val="24"/>
          <w:szCs w:val="24"/>
        </w:rPr>
        <w:t>raw</w:t>
      </w:r>
      <w:proofErr w:type="spellEnd"/>
      <w:r w:rsidR="00327174" w:rsidRPr="00327174">
        <w:rPr>
          <w:rFonts w:ascii="Times New Roman" w:hAnsi="Times New Roman" w:cs="Times New Roman"/>
          <w:sz w:val="24"/>
          <w:szCs w:val="24"/>
        </w:rPr>
        <w:t xml:space="preserve"> file</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At midnight of each day the STOR-X copies the entire contents of the </w:t>
      </w:r>
      <w:proofErr w:type="spellStart"/>
      <w:r w:rsidR="00327174" w:rsidRPr="00327174">
        <w:rPr>
          <w:rFonts w:ascii="Times New Roman" w:hAnsi="Times New Roman" w:cs="Times New Roman"/>
          <w:sz w:val="24"/>
          <w:szCs w:val="24"/>
        </w:rPr>
        <w:t>YYYYDDD</w:t>
      </w:r>
      <w:r w:rsidR="00FE4960">
        <w:rPr>
          <w:rFonts w:ascii="Times New Roman" w:hAnsi="Times New Roman" w:cs="Times New Roman"/>
          <w:sz w:val="24"/>
          <w:szCs w:val="24"/>
        </w:rPr>
        <w:t>.</w:t>
      </w:r>
      <w:r w:rsidR="00327174" w:rsidRPr="00327174">
        <w:rPr>
          <w:rFonts w:ascii="Times New Roman" w:hAnsi="Times New Roman" w:cs="Times New Roman"/>
          <w:sz w:val="24"/>
          <w:szCs w:val="24"/>
        </w:rPr>
        <w:t>raw</w:t>
      </w:r>
      <w:proofErr w:type="spellEnd"/>
      <w:r w:rsidR="00327174" w:rsidRPr="00327174">
        <w:rPr>
          <w:rFonts w:ascii="Times New Roman" w:hAnsi="Times New Roman" w:cs="Times New Roman"/>
          <w:sz w:val="24"/>
          <w:szCs w:val="24"/>
        </w:rPr>
        <w:t xml:space="preserve"> file to the </w:t>
      </w:r>
      <w:proofErr w:type="spellStart"/>
      <w:r w:rsidR="00327174" w:rsidRPr="00327174">
        <w:rPr>
          <w:rFonts w:ascii="Times New Roman" w:hAnsi="Times New Roman" w:cs="Times New Roman"/>
          <w:sz w:val="24"/>
          <w:szCs w:val="24"/>
        </w:rPr>
        <w:t>YYYYDDDF</w:t>
      </w:r>
      <w:r w:rsidR="00FE4960">
        <w:rPr>
          <w:rFonts w:ascii="Times New Roman" w:hAnsi="Times New Roman" w:cs="Times New Roman"/>
          <w:sz w:val="24"/>
          <w:szCs w:val="24"/>
        </w:rPr>
        <w:t>.</w:t>
      </w:r>
      <w:r w:rsidR="00327174" w:rsidRPr="00327174">
        <w:rPr>
          <w:rFonts w:ascii="Times New Roman" w:hAnsi="Times New Roman" w:cs="Times New Roman"/>
          <w:sz w:val="24"/>
          <w:szCs w:val="24"/>
        </w:rPr>
        <w:t>raw</w:t>
      </w:r>
      <w:proofErr w:type="spellEnd"/>
      <w:r w:rsidR="00327174" w:rsidRPr="00327174">
        <w:rPr>
          <w:rFonts w:ascii="Times New Roman" w:hAnsi="Times New Roman" w:cs="Times New Roman"/>
          <w:sz w:val="24"/>
          <w:szCs w:val="24"/>
        </w:rPr>
        <w:t xml:space="preserve"> file</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The </w:t>
      </w:r>
      <w:proofErr w:type="spellStart"/>
      <w:r w:rsidR="00327174" w:rsidRPr="00327174">
        <w:rPr>
          <w:rFonts w:ascii="Times New Roman" w:hAnsi="Times New Roman" w:cs="Times New Roman"/>
          <w:sz w:val="24"/>
          <w:szCs w:val="24"/>
        </w:rPr>
        <w:t>YYYYDDD</w:t>
      </w:r>
      <w:r w:rsidR="00FE4960">
        <w:rPr>
          <w:rFonts w:ascii="Times New Roman" w:hAnsi="Times New Roman" w:cs="Times New Roman"/>
          <w:sz w:val="24"/>
          <w:szCs w:val="24"/>
        </w:rPr>
        <w:t>.</w:t>
      </w:r>
      <w:r w:rsidR="00327174" w:rsidRPr="00327174">
        <w:rPr>
          <w:rFonts w:ascii="Times New Roman" w:hAnsi="Times New Roman" w:cs="Times New Roman"/>
          <w:sz w:val="24"/>
          <w:szCs w:val="24"/>
        </w:rPr>
        <w:t>raw</w:t>
      </w:r>
      <w:proofErr w:type="spellEnd"/>
      <w:r w:rsidR="00327174" w:rsidRPr="00327174">
        <w:rPr>
          <w:rFonts w:ascii="Times New Roman" w:hAnsi="Times New Roman" w:cs="Times New Roman"/>
          <w:sz w:val="24"/>
          <w:szCs w:val="24"/>
        </w:rPr>
        <w:t xml:space="preserve"> file is then deleted</w:t>
      </w:r>
      <w:r w:rsidR="00FE4960">
        <w:rPr>
          <w:rFonts w:ascii="Times New Roman" w:hAnsi="Times New Roman" w:cs="Times New Roman"/>
          <w:sz w:val="24"/>
          <w:szCs w:val="24"/>
        </w:rPr>
        <w:t xml:space="preserve">. </w:t>
      </w:r>
      <w:r w:rsidR="00327174" w:rsidRPr="00327174">
        <w:rPr>
          <w:rFonts w:ascii="Times New Roman" w:hAnsi="Times New Roman" w:cs="Times New Roman"/>
          <w:sz w:val="24"/>
          <w:szCs w:val="24"/>
        </w:rPr>
        <w:t xml:space="preserve"> The STOR-X uses its own local precision real time clock to generate file names</w:t>
      </w:r>
      <w:r w:rsidR="00FE4960">
        <w:rPr>
          <w:rFonts w:ascii="Times New Roman" w:hAnsi="Times New Roman" w:cs="Times New Roman"/>
          <w:sz w:val="24"/>
          <w:szCs w:val="24"/>
        </w:rPr>
        <w:t xml:space="preserve">. </w:t>
      </w:r>
      <w:r w:rsidRPr="00327174">
        <w:rPr>
          <w:rFonts w:ascii="Times New Roman" w:hAnsi="Times New Roman" w:cs="Times New Roman"/>
          <w:sz w:val="24"/>
          <w:szCs w:val="24"/>
        </w:rPr>
        <w:t xml:space="preserve"> </w:t>
      </w:r>
    </w:p>
    <w:p w:rsidR="008F083E" w:rsidRDefault="009D0066" w:rsidP="00482238">
      <w:pPr>
        <w:autoSpaceDE w:val="0"/>
        <w:autoSpaceDN w:val="0"/>
        <w:adjustRightInd w:val="0"/>
        <w:spacing w:after="0" w:line="360" w:lineRule="auto"/>
        <w:ind w:firstLine="720"/>
        <w:rPr>
          <w:rFonts w:ascii="Times New Roman" w:eastAsia="TTE1A81490t00" w:hAnsi="Times New Roman" w:cs="Times New Roman"/>
          <w:sz w:val="24"/>
          <w:szCs w:val="24"/>
        </w:rPr>
      </w:pPr>
      <w:r w:rsidRPr="00327174">
        <w:rPr>
          <w:rFonts w:ascii="Times New Roman" w:hAnsi="Times New Roman" w:cs="Times New Roman"/>
          <w:sz w:val="24"/>
          <w:szCs w:val="24"/>
        </w:rPr>
        <w:t>During the GSMSEND period, the STOR-X</w:t>
      </w:r>
      <w:r>
        <w:rPr>
          <w:rFonts w:ascii="Times New Roman" w:hAnsi="Times New Roman" w:cs="Times New Roman"/>
          <w:sz w:val="24"/>
          <w:szCs w:val="24"/>
        </w:rPr>
        <w:t xml:space="preserve"> </w:t>
      </w:r>
      <w:r w:rsidR="00327174">
        <w:rPr>
          <w:rFonts w:ascii="Times New Roman" w:hAnsi="Times New Roman" w:cs="Times New Roman"/>
          <w:sz w:val="24"/>
          <w:szCs w:val="24"/>
        </w:rPr>
        <w:t>connects with a GSM Cellular Modem</w:t>
      </w:r>
      <w:r w:rsidR="00FE4960">
        <w:rPr>
          <w:rFonts w:ascii="Times New Roman" w:hAnsi="Times New Roman" w:cs="Times New Roman"/>
          <w:sz w:val="24"/>
          <w:szCs w:val="24"/>
        </w:rPr>
        <w:t xml:space="preserve">. </w:t>
      </w:r>
      <w:r w:rsidR="00021F59">
        <w:rPr>
          <w:rFonts w:ascii="Times New Roman" w:hAnsi="Times New Roman" w:cs="Times New Roman"/>
          <w:sz w:val="24"/>
          <w:szCs w:val="24"/>
        </w:rPr>
        <w:t xml:space="preserve"> Each modem contains a unique SIM card</w:t>
      </w:r>
      <w:r w:rsidR="00FE4960">
        <w:rPr>
          <w:rFonts w:ascii="Times New Roman" w:hAnsi="Times New Roman" w:cs="Times New Roman"/>
          <w:sz w:val="24"/>
          <w:szCs w:val="24"/>
        </w:rPr>
        <w:t xml:space="preserve">. </w:t>
      </w:r>
      <w:r w:rsidR="00021F59">
        <w:rPr>
          <w:rFonts w:ascii="Times New Roman" w:hAnsi="Times New Roman" w:cs="Times New Roman"/>
          <w:sz w:val="24"/>
          <w:szCs w:val="24"/>
        </w:rPr>
        <w:t xml:space="preserve"> The modem follows a specific sequence to check signal quality, connect to Cingular, create an email, package the email with the </w:t>
      </w:r>
      <w:proofErr w:type="spellStart"/>
      <w:r w:rsidR="00021F59">
        <w:rPr>
          <w:rFonts w:ascii="Times New Roman" w:hAnsi="Times New Roman" w:cs="Times New Roman"/>
          <w:sz w:val="24"/>
          <w:szCs w:val="24"/>
        </w:rPr>
        <w:t>YYDDD</w:t>
      </w:r>
      <w:r w:rsidR="00FE4960">
        <w:rPr>
          <w:rFonts w:ascii="Times New Roman" w:hAnsi="Times New Roman" w:cs="Times New Roman"/>
          <w:sz w:val="24"/>
          <w:szCs w:val="24"/>
        </w:rPr>
        <w:t>.</w:t>
      </w:r>
      <w:r w:rsidR="00021F59">
        <w:rPr>
          <w:rFonts w:ascii="Times New Roman" w:hAnsi="Times New Roman" w:cs="Times New Roman"/>
          <w:sz w:val="24"/>
          <w:szCs w:val="24"/>
        </w:rPr>
        <w:t>raw</w:t>
      </w:r>
      <w:proofErr w:type="spellEnd"/>
      <w:r w:rsidR="00021F59">
        <w:rPr>
          <w:rFonts w:ascii="Times New Roman" w:hAnsi="Times New Roman" w:cs="Times New Roman"/>
          <w:sz w:val="24"/>
          <w:szCs w:val="24"/>
        </w:rPr>
        <w:t xml:space="preserve"> file, connect with the Cal Poly Server, and transfers the email to the server</w:t>
      </w:r>
      <w:r w:rsidR="00FE4960">
        <w:rPr>
          <w:rFonts w:ascii="Times New Roman" w:hAnsi="Times New Roman" w:cs="Times New Roman"/>
          <w:sz w:val="24"/>
          <w:szCs w:val="24"/>
        </w:rPr>
        <w:t xml:space="preserve">. </w:t>
      </w:r>
      <w:r w:rsidR="00021F59">
        <w:rPr>
          <w:rFonts w:ascii="Times New Roman" w:hAnsi="Times New Roman" w:cs="Times New Roman"/>
          <w:sz w:val="24"/>
          <w:szCs w:val="24"/>
        </w:rPr>
        <w:t xml:space="preserve"> After a successful modem connection and file transfer, the STOR-X checks the schedule file folder on the server for a new schedule file and retrieves the schedule file if it is available</w:t>
      </w:r>
      <w:r w:rsidR="00FE4960">
        <w:rPr>
          <w:rFonts w:ascii="Times New Roman" w:hAnsi="Times New Roman" w:cs="Times New Roman"/>
          <w:sz w:val="24"/>
          <w:szCs w:val="24"/>
        </w:rPr>
        <w:t xml:space="preserve">. </w:t>
      </w:r>
      <w:r w:rsidR="00021F59" w:rsidRPr="00021F59">
        <w:rPr>
          <w:rFonts w:ascii="Times New Roman" w:eastAsia="TTE1A81490t00" w:hAnsi="Times New Roman" w:cs="Times New Roman"/>
          <w:sz w:val="24"/>
          <w:szCs w:val="24"/>
        </w:rPr>
        <w:t>If the file is not present, the STOR-X simply continues to use its</w:t>
      </w:r>
      <w:r w:rsidR="00021F59">
        <w:rPr>
          <w:rFonts w:ascii="Times New Roman" w:eastAsia="TTE1A81490t00" w:hAnsi="Times New Roman" w:cs="Times New Roman"/>
          <w:sz w:val="24"/>
          <w:szCs w:val="24"/>
        </w:rPr>
        <w:t xml:space="preserve"> </w:t>
      </w:r>
      <w:r w:rsidR="00021F59" w:rsidRPr="00021F59">
        <w:rPr>
          <w:rFonts w:ascii="Times New Roman" w:eastAsia="TTE1A81490t00" w:hAnsi="Times New Roman" w:cs="Times New Roman"/>
          <w:sz w:val="24"/>
          <w:szCs w:val="24"/>
        </w:rPr>
        <w:t>existing schedule</w:t>
      </w:r>
      <w:r w:rsidR="00FE4960">
        <w:rPr>
          <w:rFonts w:ascii="Times New Roman" w:eastAsia="TTE1A81490t00" w:hAnsi="Times New Roman" w:cs="Times New Roman"/>
          <w:sz w:val="24"/>
          <w:szCs w:val="24"/>
        </w:rPr>
        <w:t xml:space="preserve">. </w:t>
      </w:r>
      <w:r w:rsidR="00021F59" w:rsidRPr="00021F59">
        <w:rPr>
          <w:rFonts w:ascii="Times New Roman" w:eastAsia="TTE1A81490t00" w:hAnsi="Times New Roman" w:cs="Times New Roman"/>
          <w:sz w:val="24"/>
          <w:szCs w:val="24"/>
        </w:rPr>
        <w:t xml:space="preserve"> </w:t>
      </w:r>
      <w:r w:rsidR="00021F59">
        <w:rPr>
          <w:rFonts w:ascii="Times New Roman" w:eastAsia="TTE1A81490t00" w:hAnsi="Times New Roman" w:cs="Times New Roman"/>
          <w:sz w:val="24"/>
          <w:szCs w:val="24"/>
        </w:rPr>
        <w:t>The</w:t>
      </w:r>
      <w:r w:rsidR="00021F59" w:rsidRPr="00021F59">
        <w:rPr>
          <w:rFonts w:ascii="Times New Roman" w:eastAsia="TTE1A81490t00" w:hAnsi="Times New Roman" w:cs="Times New Roman"/>
          <w:sz w:val="24"/>
          <w:szCs w:val="24"/>
        </w:rPr>
        <w:t xml:space="preserve"> STOR-X will continue to download the schedule file each time it</w:t>
      </w:r>
      <w:r w:rsidR="00021F59">
        <w:rPr>
          <w:rFonts w:ascii="Times New Roman" w:eastAsia="TTE1A81490t00" w:hAnsi="Times New Roman" w:cs="Times New Roman"/>
          <w:sz w:val="24"/>
          <w:szCs w:val="24"/>
        </w:rPr>
        <w:t xml:space="preserve"> </w:t>
      </w:r>
      <w:r w:rsidR="00021F59" w:rsidRPr="00021F59">
        <w:rPr>
          <w:rFonts w:ascii="Times New Roman" w:eastAsia="TTE1A81490t00" w:hAnsi="Times New Roman" w:cs="Times New Roman"/>
          <w:sz w:val="24"/>
          <w:szCs w:val="24"/>
        </w:rPr>
        <w:t>checks, even if it has not changed</w:t>
      </w:r>
      <w:r w:rsidR="00FE4960">
        <w:rPr>
          <w:rFonts w:ascii="Times New Roman" w:eastAsia="TTE1A81490t00" w:hAnsi="Times New Roman" w:cs="Times New Roman"/>
          <w:sz w:val="24"/>
          <w:szCs w:val="24"/>
        </w:rPr>
        <w:t xml:space="preserve">. </w:t>
      </w:r>
      <w:r w:rsidR="00021F59">
        <w:rPr>
          <w:rFonts w:ascii="Times New Roman" w:eastAsia="TTE1A81490t00" w:hAnsi="Times New Roman" w:cs="Times New Roman"/>
          <w:sz w:val="24"/>
          <w:szCs w:val="24"/>
        </w:rPr>
        <w:t>After checking and possibly retrieving a new schedule file, the STOR-X continues to the next step in the schedule file</w:t>
      </w:r>
      <w:r w:rsidR="00FE4960">
        <w:rPr>
          <w:rFonts w:ascii="Times New Roman" w:eastAsia="TTE1A81490t00" w:hAnsi="Times New Roman" w:cs="Times New Roman"/>
          <w:sz w:val="24"/>
          <w:szCs w:val="24"/>
        </w:rPr>
        <w:t xml:space="preserve">. </w:t>
      </w:r>
    </w:p>
    <w:p w:rsidR="00D87995" w:rsidRPr="00021F59" w:rsidRDefault="00D87995" w:rsidP="00482238">
      <w:pPr>
        <w:autoSpaceDE w:val="0"/>
        <w:autoSpaceDN w:val="0"/>
        <w:adjustRightInd w:val="0"/>
        <w:spacing w:after="0" w:line="360" w:lineRule="auto"/>
        <w:ind w:firstLine="720"/>
        <w:rPr>
          <w:rFonts w:ascii="Times New Roman" w:hAnsi="Times New Roman" w:cs="Times New Roman"/>
          <w:sz w:val="24"/>
          <w:szCs w:val="24"/>
        </w:rPr>
      </w:pPr>
      <w:r>
        <w:rPr>
          <w:rFonts w:ascii="Times New Roman" w:eastAsia="TTE1A81490t00" w:hAnsi="Times New Roman" w:cs="Times New Roman"/>
          <w:sz w:val="24"/>
          <w:szCs w:val="24"/>
        </w:rPr>
        <w:t xml:space="preserve">In the event the STOR-X is unable to connect to the modem or the modem is unable to connect to the server, the raw day file is stored within the STOR-X </w:t>
      </w:r>
      <w:r w:rsidR="00FE4960">
        <w:rPr>
          <w:rFonts w:ascii="Times New Roman" w:eastAsia="TTE1A81490t00" w:hAnsi="Times New Roman" w:cs="Times New Roman"/>
          <w:sz w:val="24"/>
          <w:szCs w:val="24"/>
        </w:rPr>
        <w:t>flash drive</w:t>
      </w:r>
      <w:r>
        <w:rPr>
          <w:rFonts w:ascii="Times New Roman" w:eastAsia="TTE1A81490t00" w:hAnsi="Times New Roman" w:cs="Times New Roman"/>
          <w:sz w:val="24"/>
          <w:szCs w:val="24"/>
        </w:rPr>
        <w:t xml:space="preserve"> for up to 30 days before automatic deletion</w:t>
      </w:r>
      <w:r w:rsidR="00FE4960">
        <w:rPr>
          <w:rFonts w:ascii="Times New Roman" w:eastAsia="TTE1A81490t00" w:hAnsi="Times New Roman" w:cs="Times New Roman"/>
          <w:sz w:val="24"/>
          <w:szCs w:val="24"/>
        </w:rPr>
        <w:t xml:space="preserve">. </w:t>
      </w:r>
      <w:r>
        <w:rPr>
          <w:rFonts w:ascii="Times New Roman" w:eastAsia="TTE1A81490t00" w:hAnsi="Times New Roman" w:cs="Times New Roman"/>
          <w:sz w:val="24"/>
          <w:szCs w:val="24"/>
        </w:rPr>
        <w:t>The non-transmitted, internally stored data is manually downloaded back in the lab, and manually added to the server</w:t>
      </w:r>
      <w:r w:rsidR="00FE4960">
        <w:rPr>
          <w:rFonts w:ascii="Times New Roman" w:eastAsia="TTE1A81490t00" w:hAnsi="Times New Roman" w:cs="Times New Roman"/>
          <w:sz w:val="24"/>
          <w:szCs w:val="24"/>
        </w:rPr>
        <w:t xml:space="preserve">. </w:t>
      </w:r>
    </w:p>
    <w:p w:rsidR="00F658E2" w:rsidRPr="00F658E2" w:rsidRDefault="00F658E2" w:rsidP="00482238">
      <w:pPr>
        <w:pStyle w:val="NoSpacing"/>
        <w:spacing w:line="360" w:lineRule="auto"/>
        <w:rPr>
          <w:rFonts w:ascii="Times New Roman" w:hAnsi="Times New Roman"/>
          <w:i/>
          <w:sz w:val="24"/>
          <w:szCs w:val="24"/>
        </w:rPr>
      </w:pPr>
      <w:r w:rsidRPr="00F658E2">
        <w:rPr>
          <w:rFonts w:ascii="Times New Roman" w:hAnsi="Times New Roman"/>
          <w:i/>
          <w:sz w:val="24"/>
          <w:szCs w:val="24"/>
        </w:rPr>
        <w:t>Survey Station</w:t>
      </w:r>
    </w:p>
    <w:p w:rsidR="00F658E2" w:rsidRDefault="00F658E2" w:rsidP="00482238">
      <w:pPr>
        <w:pStyle w:val="NoSpacing"/>
        <w:spacing w:line="360" w:lineRule="auto"/>
        <w:rPr>
          <w:rFonts w:ascii="Times New Roman" w:hAnsi="Times New Roman"/>
          <w:sz w:val="24"/>
          <w:szCs w:val="24"/>
        </w:rPr>
      </w:pPr>
      <w:r w:rsidRPr="00F658E2">
        <w:rPr>
          <w:rFonts w:ascii="Times New Roman" w:hAnsi="Times New Roman"/>
          <w:sz w:val="24"/>
          <w:szCs w:val="24"/>
        </w:rPr>
        <w:tab/>
        <w:t>The three fixed monitoring stations provide a three-year data set for strategic locations in Morro Bay</w:t>
      </w:r>
      <w:r w:rsidR="00FE4960">
        <w:rPr>
          <w:rFonts w:ascii="Times New Roman" w:hAnsi="Times New Roman"/>
          <w:sz w:val="24"/>
          <w:szCs w:val="24"/>
        </w:rPr>
        <w:t xml:space="preserve">. </w:t>
      </w:r>
      <w:r w:rsidRPr="00F658E2">
        <w:rPr>
          <w:rFonts w:ascii="Times New Roman" w:hAnsi="Times New Roman"/>
          <w:sz w:val="24"/>
          <w:szCs w:val="24"/>
        </w:rPr>
        <w:t>To enhance the understanding of the spatial dynamics and connectivity between the stations, a roving station was deployed on survey missions throughout Morro Bay</w:t>
      </w:r>
      <w:r w:rsidR="00FE4960">
        <w:rPr>
          <w:rFonts w:ascii="Times New Roman" w:hAnsi="Times New Roman"/>
          <w:sz w:val="24"/>
          <w:szCs w:val="24"/>
        </w:rPr>
        <w:t xml:space="preserve">. </w:t>
      </w:r>
      <w:r w:rsidRPr="00F658E2">
        <w:rPr>
          <w:rFonts w:ascii="Times New Roman" w:hAnsi="Times New Roman"/>
          <w:sz w:val="24"/>
          <w:szCs w:val="24"/>
        </w:rPr>
        <w:t>The roving station is composed of two arrays of instrumentation: water quality and bathymetry</w:t>
      </w:r>
      <w:r w:rsidR="00FE4960">
        <w:rPr>
          <w:rFonts w:ascii="Times New Roman" w:hAnsi="Times New Roman"/>
          <w:sz w:val="24"/>
          <w:szCs w:val="24"/>
        </w:rPr>
        <w:t xml:space="preserve">. </w:t>
      </w:r>
      <w:r w:rsidRPr="00F658E2">
        <w:rPr>
          <w:rFonts w:ascii="Times New Roman" w:hAnsi="Times New Roman"/>
          <w:sz w:val="24"/>
          <w:szCs w:val="24"/>
        </w:rPr>
        <w:t xml:space="preserve">The water quality array is composed of a </w:t>
      </w:r>
      <w:proofErr w:type="spellStart"/>
      <w:r w:rsidRPr="00F658E2">
        <w:rPr>
          <w:rFonts w:ascii="Times New Roman" w:hAnsi="Times New Roman"/>
          <w:sz w:val="24"/>
          <w:szCs w:val="24"/>
        </w:rPr>
        <w:t>Satlantic</w:t>
      </w:r>
      <w:proofErr w:type="spellEnd"/>
      <w:r w:rsidRPr="00F658E2">
        <w:rPr>
          <w:rFonts w:ascii="Times New Roman" w:hAnsi="Times New Roman"/>
          <w:sz w:val="24"/>
          <w:szCs w:val="24"/>
        </w:rPr>
        <w:t xml:space="preserve"> STOR-X data logger, </w:t>
      </w:r>
      <w:proofErr w:type="spellStart"/>
      <w:r w:rsidRPr="00F658E2">
        <w:rPr>
          <w:rFonts w:ascii="Times New Roman" w:hAnsi="Times New Roman"/>
          <w:sz w:val="24"/>
          <w:szCs w:val="24"/>
        </w:rPr>
        <w:t>Satlantic</w:t>
      </w:r>
      <w:proofErr w:type="spellEnd"/>
      <w:r w:rsidRPr="00F658E2">
        <w:rPr>
          <w:rFonts w:ascii="Times New Roman" w:hAnsi="Times New Roman"/>
          <w:sz w:val="24"/>
          <w:szCs w:val="24"/>
        </w:rPr>
        <w:t xml:space="preserve"> ISUS-X nitrate sensor, Sea-Bird CTD (SIP-37), WET Labs </w:t>
      </w:r>
      <w:proofErr w:type="spellStart"/>
      <w:r w:rsidRPr="00F658E2">
        <w:rPr>
          <w:rFonts w:ascii="Times New Roman" w:hAnsi="Times New Roman"/>
          <w:sz w:val="24"/>
          <w:szCs w:val="24"/>
        </w:rPr>
        <w:t>Fluorometer</w:t>
      </w:r>
      <w:proofErr w:type="spellEnd"/>
      <w:r w:rsidRPr="00F658E2">
        <w:rPr>
          <w:rFonts w:ascii="Times New Roman" w:hAnsi="Times New Roman"/>
          <w:sz w:val="24"/>
          <w:szCs w:val="24"/>
        </w:rPr>
        <w:t xml:space="preserve"> (FLNT</w:t>
      </w:r>
      <w:r w:rsidR="00021F59">
        <w:rPr>
          <w:rFonts w:ascii="Times New Roman" w:hAnsi="Times New Roman"/>
          <w:sz w:val="24"/>
          <w:szCs w:val="24"/>
        </w:rPr>
        <w:t>U</w:t>
      </w:r>
      <w:r w:rsidRPr="00F658E2">
        <w:rPr>
          <w:rFonts w:ascii="Times New Roman" w:hAnsi="Times New Roman"/>
          <w:sz w:val="24"/>
          <w:szCs w:val="24"/>
        </w:rPr>
        <w:t xml:space="preserve">S), and </w:t>
      </w:r>
      <w:proofErr w:type="spellStart"/>
      <w:r w:rsidRPr="00F658E2">
        <w:rPr>
          <w:rFonts w:ascii="Times New Roman" w:hAnsi="Times New Roman"/>
          <w:sz w:val="24"/>
          <w:szCs w:val="24"/>
        </w:rPr>
        <w:t>Aanderaa</w:t>
      </w:r>
      <w:proofErr w:type="spellEnd"/>
      <w:r w:rsidRPr="00F658E2">
        <w:rPr>
          <w:rFonts w:ascii="Times New Roman" w:hAnsi="Times New Roman"/>
          <w:sz w:val="24"/>
          <w:szCs w:val="24"/>
        </w:rPr>
        <w:t xml:space="preserve"> Oxygen </w:t>
      </w:r>
      <w:proofErr w:type="spellStart"/>
      <w:r w:rsidRPr="00F658E2">
        <w:rPr>
          <w:rFonts w:ascii="Times New Roman" w:hAnsi="Times New Roman"/>
          <w:sz w:val="24"/>
          <w:szCs w:val="24"/>
        </w:rPr>
        <w:t>Optode</w:t>
      </w:r>
      <w:proofErr w:type="spellEnd"/>
      <w:r w:rsidRPr="00F658E2">
        <w:rPr>
          <w:rFonts w:ascii="Times New Roman" w:hAnsi="Times New Roman"/>
          <w:sz w:val="24"/>
          <w:szCs w:val="24"/>
        </w:rPr>
        <w:t xml:space="preserve"> 3835 installed on a cage</w:t>
      </w:r>
      <w:r w:rsidR="00FE4960">
        <w:rPr>
          <w:rFonts w:ascii="Times New Roman" w:hAnsi="Times New Roman"/>
          <w:sz w:val="24"/>
          <w:szCs w:val="24"/>
        </w:rPr>
        <w:t xml:space="preserve">. </w:t>
      </w:r>
      <w:r w:rsidR="0028376A">
        <w:rPr>
          <w:rFonts w:ascii="Times New Roman" w:hAnsi="Times New Roman"/>
          <w:sz w:val="24"/>
          <w:szCs w:val="24"/>
        </w:rPr>
        <w:t>The STOR-X is configured to QUICKLOG sampling mode, where power is continually applied to the sensors</w:t>
      </w:r>
      <w:r w:rsidR="00FE4960">
        <w:rPr>
          <w:rFonts w:ascii="Times New Roman" w:hAnsi="Times New Roman"/>
          <w:sz w:val="24"/>
          <w:szCs w:val="24"/>
        </w:rPr>
        <w:t xml:space="preserve">. </w:t>
      </w:r>
      <w:r w:rsidR="0028376A">
        <w:rPr>
          <w:rFonts w:ascii="Times New Roman" w:hAnsi="Times New Roman"/>
          <w:sz w:val="24"/>
          <w:szCs w:val="24"/>
        </w:rPr>
        <w:t xml:space="preserve">Similar to the Schedule sampling procedure, the STOR-X timestamp is applied to the beginning of each line of data and the data is stored as an </w:t>
      </w:r>
      <w:proofErr w:type="spellStart"/>
      <w:r w:rsidR="0028376A">
        <w:rPr>
          <w:rFonts w:ascii="Times New Roman" w:hAnsi="Times New Roman"/>
          <w:sz w:val="24"/>
          <w:szCs w:val="24"/>
        </w:rPr>
        <w:t>YYYYDDD</w:t>
      </w:r>
      <w:r w:rsidR="00FE4960">
        <w:rPr>
          <w:rFonts w:ascii="Times New Roman" w:hAnsi="Times New Roman"/>
          <w:sz w:val="24"/>
          <w:szCs w:val="24"/>
        </w:rPr>
        <w:t>.</w:t>
      </w:r>
      <w:r w:rsidR="0028376A">
        <w:rPr>
          <w:rFonts w:ascii="Times New Roman" w:hAnsi="Times New Roman"/>
          <w:sz w:val="24"/>
          <w:szCs w:val="24"/>
        </w:rPr>
        <w:t>raw</w:t>
      </w:r>
      <w:proofErr w:type="spellEnd"/>
      <w:r w:rsidR="0028376A">
        <w:rPr>
          <w:rFonts w:ascii="Times New Roman" w:hAnsi="Times New Roman"/>
          <w:sz w:val="24"/>
          <w:szCs w:val="24"/>
        </w:rPr>
        <w:t xml:space="preserve"> file within the flash disk</w:t>
      </w:r>
      <w:r w:rsidR="00FE4960">
        <w:rPr>
          <w:rFonts w:ascii="Times New Roman" w:hAnsi="Times New Roman"/>
          <w:sz w:val="24"/>
          <w:szCs w:val="24"/>
        </w:rPr>
        <w:t xml:space="preserve">. </w:t>
      </w:r>
      <w:r w:rsidRPr="00F658E2">
        <w:rPr>
          <w:rFonts w:ascii="Times New Roman" w:hAnsi="Times New Roman"/>
          <w:sz w:val="24"/>
          <w:szCs w:val="24"/>
        </w:rPr>
        <w:t>The bathymetry array is composed of a CEEDUCER PRO dual channel echo sounder (200/30 KHz) and differential GPS</w:t>
      </w:r>
      <w:r w:rsidR="00894F5F">
        <w:rPr>
          <w:rFonts w:ascii="Times New Roman" w:hAnsi="Times New Roman"/>
          <w:sz w:val="24"/>
          <w:szCs w:val="24"/>
        </w:rPr>
        <w:t xml:space="preserve"> (CEEDATA Manual </w:t>
      </w:r>
      <w:r w:rsidR="00894F5F" w:rsidRPr="00894F5F">
        <w:rPr>
          <w:rFonts w:ascii="Times New Roman" w:hAnsi="Times New Roman"/>
          <w:sz w:val="24"/>
          <w:szCs w:val="24"/>
        </w:rPr>
        <w:t>V 2</w:t>
      </w:r>
      <w:r w:rsidR="00FE4960">
        <w:rPr>
          <w:rFonts w:ascii="Times New Roman" w:hAnsi="Times New Roman"/>
          <w:sz w:val="24"/>
          <w:szCs w:val="24"/>
        </w:rPr>
        <w:t>.</w:t>
      </w:r>
      <w:r w:rsidR="00894F5F" w:rsidRPr="00894F5F">
        <w:rPr>
          <w:rFonts w:ascii="Times New Roman" w:hAnsi="Times New Roman"/>
          <w:sz w:val="24"/>
          <w:szCs w:val="24"/>
        </w:rPr>
        <w:t>1</w:t>
      </w:r>
      <w:r w:rsidR="00FE4960">
        <w:rPr>
          <w:rFonts w:ascii="Times New Roman" w:hAnsi="Times New Roman"/>
          <w:sz w:val="24"/>
          <w:szCs w:val="24"/>
        </w:rPr>
        <w:t>.</w:t>
      </w:r>
      <w:r w:rsidR="00894F5F" w:rsidRPr="00894F5F">
        <w:rPr>
          <w:rFonts w:ascii="Times New Roman" w:hAnsi="Times New Roman"/>
          <w:sz w:val="24"/>
          <w:szCs w:val="24"/>
        </w:rPr>
        <w:t>2</w:t>
      </w:r>
      <w:r w:rsidR="00FE4960">
        <w:rPr>
          <w:rFonts w:ascii="Times New Roman" w:hAnsi="Times New Roman"/>
          <w:sz w:val="24"/>
          <w:szCs w:val="24"/>
        </w:rPr>
        <w:t>.</w:t>
      </w:r>
      <w:r w:rsidR="00894F5F" w:rsidRPr="00894F5F">
        <w:rPr>
          <w:rFonts w:ascii="Times New Roman" w:hAnsi="Times New Roman"/>
          <w:sz w:val="24"/>
          <w:szCs w:val="24"/>
        </w:rPr>
        <w:t>pdf</w:t>
      </w:r>
      <w:r w:rsidR="00894F5F">
        <w:rPr>
          <w:rFonts w:ascii="Times New Roman" w:hAnsi="Times New Roman"/>
          <w:sz w:val="24"/>
          <w:szCs w:val="24"/>
        </w:rPr>
        <w:t>)</w:t>
      </w:r>
      <w:r w:rsidR="00FE4960">
        <w:rPr>
          <w:rFonts w:ascii="Times New Roman" w:hAnsi="Times New Roman"/>
          <w:sz w:val="24"/>
          <w:szCs w:val="24"/>
        </w:rPr>
        <w:t xml:space="preserve">. </w:t>
      </w:r>
      <w:r w:rsidRPr="00F658E2">
        <w:rPr>
          <w:rFonts w:ascii="Times New Roman" w:hAnsi="Times New Roman"/>
          <w:sz w:val="24"/>
          <w:szCs w:val="24"/>
        </w:rPr>
        <w:t>The two arrays are deployed from the sides of a 13’ Boston Whaler</w:t>
      </w:r>
      <w:r w:rsidR="00FE4960">
        <w:rPr>
          <w:rFonts w:ascii="Times New Roman" w:hAnsi="Times New Roman"/>
          <w:sz w:val="24"/>
          <w:szCs w:val="24"/>
        </w:rPr>
        <w:t xml:space="preserve">. </w:t>
      </w:r>
      <w:r w:rsidRPr="00F658E2">
        <w:rPr>
          <w:rFonts w:ascii="Times New Roman" w:hAnsi="Times New Roman"/>
          <w:sz w:val="24"/>
          <w:szCs w:val="24"/>
        </w:rPr>
        <w:t>The water quality cage is hung at a fixed depth of 0</w:t>
      </w:r>
      <w:r w:rsidR="00FE4960">
        <w:rPr>
          <w:rFonts w:ascii="Times New Roman" w:hAnsi="Times New Roman"/>
          <w:sz w:val="24"/>
          <w:szCs w:val="24"/>
        </w:rPr>
        <w:t>.</w:t>
      </w:r>
      <w:r w:rsidRPr="00F658E2">
        <w:rPr>
          <w:rFonts w:ascii="Times New Roman" w:hAnsi="Times New Roman"/>
          <w:sz w:val="24"/>
          <w:szCs w:val="24"/>
        </w:rPr>
        <w:t>2 meters below the surface</w:t>
      </w:r>
      <w:r w:rsidR="00FE4960">
        <w:rPr>
          <w:rFonts w:ascii="Times New Roman" w:hAnsi="Times New Roman"/>
          <w:sz w:val="24"/>
          <w:szCs w:val="24"/>
        </w:rPr>
        <w:t xml:space="preserve">. </w:t>
      </w:r>
      <w:r w:rsidRPr="00F658E2">
        <w:rPr>
          <w:rFonts w:ascii="Times New Roman" w:hAnsi="Times New Roman"/>
          <w:sz w:val="24"/>
          <w:szCs w:val="24"/>
        </w:rPr>
        <w:t xml:space="preserve"> All survey missions occur during slack tide to minimize the influence of tide and during low wind conditions to reduce the effect of waves</w:t>
      </w:r>
      <w:r w:rsidR="00FE4960">
        <w:rPr>
          <w:rFonts w:ascii="Times New Roman" w:hAnsi="Times New Roman"/>
          <w:sz w:val="24"/>
          <w:szCs w:val="24"/>
        </w:rPr>
        <w:t xml:space="preserve">. </w:t>
      </w:r>
      <w:r w:rsidRPr="00F658E2">
        <w:rPr>
          <w:rFonts w:ascii="Times New Roman" w:hAnsi="Times New Roman"/>
          <w:sz w:val="24"/>
          <w:szCs w:val="24"/>
        </w:rPr>
        <w:t>The boat is driven at 1</w:t>
      </w:r>
      <w:r w:rsidR="00FE4960">
        <w:rPr>
          <w:rFonts w:ascii="Times New Roman" w:hAnsi="Times New Roman"/>
          <w:sz w:val="24"/>
          <w:szCs w:val="24"/>
        </w:rPr>
        <w:t>.</w:t>
      </w:r>
      <w:r w:rsidRPr="00F658E2">
        <w:rPr>
          <w:rFonts w:ascii="Times New Roman" w:hAnsi="Times New Roman"/>
          <w:sz w:val="24"/>
          <w:szCs w:val="24"/>
        </w:rPr>
        <w:t>5 knots to minimize the production of bubbles and mixing of the water</w:t>
      </w:r>
      <w:r w:rsidR="00FE4960">
        <w:rPr>
          <w:rFonts w:ascii="Times New Roman" w:hAnsi="Times New Roman"/>
          <w:sz w:val="24"/>
          <w:szCs w:val="24"/>
        </w:rPr>
        <w:t xml:space="preserve">. </w:t>
      </w:r>
      <w:r w:rsidRPr="00F658E2">
        <w:rPr>
          <w:rFonts w:ascii="Times New Roman" w:hAnsi="Times New Roman"/>
          <w:sz w:val="24"/>
          <w:szCs w:val="24"/>
        </w:rPr>
        <w:t>The water quality and bathymetry sensors operate independently with th</w:t>
      </w:r>
      <w:r w:rsidR="0028376A">
        <w:rPr>
          <w:rFonts w:ascii="Times New Roman" w:hAnsi="Times New Roman"/>
          <w:sz w:val="24"/>
          <w:szCs w:val="24"/>
        </w:rPr>
        <w:t xml:space="preserve">e continuous sampling frequencies </w:t>
      </w:r>
      <w:r w:rsidR="0028376A" w:rsidRPr="00F658E2">
        <w:rPr>
          <w:rFonts w:ascii="Times New Roman" w:hAnsi="Times New Roman"/>
          <w:sz w:val="24"/>
          <w:szCs w:val="24"/>
        </w:rPr>
        <w:t>by</w:t>
      </w:r>
      <w:r w:rsidRPr="00F658E2">
        <w:rPr>
          <w:rFonts w:ascii="Times New Roman" w:hAnsi="Times New Roman"/>
          <w:sz w:val="24"/>
          <w:szCs w:val="24"/>
        </w:rPr>
        <w:t xml:space="preserve"> the in</w:t>
      </w:r>
      <w:r w:rsidR="0028376A">
        <w:rPr>
          <w:rFonts w:ascii="Times New Roman" w:hAnsi="Times New Roman"/>
          <w:sz w:val="24"/>
          <w:szCs w:val="24"/>
        </w:rPr>
        <w:t xml:space="preserve">ternal clocks in each system’s </w:t>
      </w:r>
      <w:proofErr w:type="spellStart"/>
      <w:r w:rsidR="0028376A">
        <w:rPr>
          <w:rFonts w:ascii="Times New Roman" w:hAnsi="Times New Roman"/>
          <w:sz w:val="24"/>
          <w:szCs w:val="24"/>
        </w:rPr>
        <w:t>datalogger</w:t>
      </w:r>
      <w:proofErr w:type="spellEnd"/>
      <w:r w:rsidR="00FE4960">
        <w:rPr>
          <w:rFonts w:ascii="Times New Roman" w:hAnsi="Times New Roman"/>
          <w:sz w:val="24"/>
          <w:szCs w:val="24"/>
        </w:rPr>
        <w:t xml:space="preserve">. </w:t>
      </w:r>
      <w:r w:rsidRPr="00F658E2">
        <w:rPr>
          <w:rFonts w:ascii="Times New Roman" w:hAnsi="Times New Roman"/>
          <w:sz w:val="24"/>
          <w:szCs w:val="24"/>
        </w:rPr>
        <w:t>At the beginning of each survey missions, the internal clocks of the two systems are synchronized</w:t>
      </w:r>
      <w:r w:rsidR="00FE4960">
        <w:rPr>
          <w:rFonts w:ascii="Times New Roman" w:hAnsi="Times New Roman"/>
          <w:sz w:val="24"/>
          <w:szCs w:val="24"/>
        </w:rPr>
        <w:t xml:space="preserve">. </w:t>
      </w:r>
      <w:r w:rsidRPr="00F658E2">
        <w:rPr>
          <w:rFonts w:ascii="Times New Roman" w:hAnsi="Times New Roman"/>
          <w:sz w:val="24"/>
          <w:szCs w:val="24"/>
        </w:rPr>
        <w:t xml:space="preserve"> The bathymetry dataset is corrected for tide and heave utilizing the hydrographic surveying package HYPACK and the tide data from BM1</w:t>
      </w:r>
      <w:r w:rsidR="00FE4960">
        <w:rPr>
          <w:rFonts w:ascii="Times New Roman" w:hAnsi="Times New Roman"/>
          <w:sz w:val="24"/>
          <w:szCs w:val="24"/>
        </w:rPr>
        <w:t xml:space="preserve">. </w:t>
      </w:r>
      <w:r w:rsidRPr="00F658E2">
        <w:rPr>
          <w:rFonts w:ascii="Times New Roman" w:hAnsi="Times New Roman"/>
          <w:sz w:val="24"/>
          <w:szCs w:val="24"/>
        </w:rPr>
        <w:t>The water quality and bathymetry datasets are merged together to produce on combined dataset</w:t>
      </w:r>
      <w:r w:rsidR="00FE4960">
        <w:rPr>
          <w:rFonts w:ascii="Times New Roman" w:hAnsi="Times New Roman"/>
          <w:sz w:val="24"/>
          <w:szCs w:val="24"/>
        </w:rPr>
        <w:t xml:space="preserve">. </w:t>
      </w:r>
    </w:p>
    <w:p w:rsidR="0028376A" w:rsidRPr="00D87995" w:rsidRDefault="0028376A" w:rsidP="00482238">
      <w:pPr>
        <w:pStyle w:val="NoSpacing"/>
        <w:spacing w:line="360" w:lineRule="auto"/>
        <w:rPr>
          <w:rFonts w:ascii="Times New Roman" w:hAnsi="Times New Roman"/>
          <w:b/>
          <w:sz w:val="24"/>
          <w:szCs w:val="24"/>
        </w:rPr>
      </w:pPr>
      <w:r w:rsidRPr="00D87995">
        <w:rPr>
          <w:rFonts w:ascii="Times New Roman" w:hAnsi="Times New Roman"/>
          <w:b/>
          <w:sz w:val="24"/>
          <w:szCs w:val="24"/>
        </w:rPr>
        <w:t>Quality Control Requirements</w:t>
      </w:r>
    </w:p>
    <w:p w:rsidR="00F658E2" w:rsidRDefault="0028376A" w:rsidP="00482238">
      <w:pPr>
        <w:spacing w:line="360" w:lineRule="auto"/>
        <w:rPr>
          <w:rFonts w:ascii="Times New Roman" w:hAnsi="Times New Roman" w:cs="Times New Roman"/>
          <w:sz w:val="24"/>
          <w:szCs w:val="24"/>
        </w:rPr>
      </w:pPr>
      <w:r w:rsidRPr="00D87995">
        <w:rPr>
          <w:rFonts w:ascii="Times New Roman" w:hAnsi="Times New Roman" w:cs="Times New Roman"/>
          <w:sz w:val="24"/>
          <w:szCs w:val="24"/>
        </w:rPr>
        <w:tab/>
        <w:t>This</w:t>
      </w:r>
      <w:r w:rsidR="00D87995" w:rsidRPr="00D87995">
        <w:rPr>
          <w:rFonts w:ascii="Times New Roman" w:hAnsi="Times New Roman" w:cs="Times New Roman"/>
          <w:sz w:val="24"/>
          <w:szCs w:val="24"/>
        </w:rPr>
        <w:t xml:space="preserve"> section describes the quality control re</w:t>
      </w:r>
      <w:r w:rsidR="00D87995">
        <w:rPr>
          <w:rFonts w:ascii="Times New Roman" w:hAnsi="Times New Roman" w:cs="Times New Roman"/>
          <w:sz w:val="24"/>
          <w:szCs w:val="24"/>
        </w:rPr>
        <w:t>quirements for the processing of the raw data</w:t>
      </w:r>
      <w:r w:rsidR="00FA3287">
        <w:rPr>
          <w:rFonts w:ascii="Times New Roman" w:hAnsi="Times New Roman" w:cs="Times New Roman"/>
          <w:sz w:val="24"/>
          <w:szCs w:val="24"/>
        </w:rPr>
        <w:t xml:space="preserve"> from the fixed water quality monitoring stations</w:t>
      </w:r>
      <w:r w:rsidR="00FE4960">
        <w:rPr>
          <w:rFonts w:ascii="Times New Roman" w:hAnsi="Times New Roman" w:cs="Times New Roman"/>
          <w:sz w:val="24"/>
          <w:szCs w:val="24"/>
        </w:rPr>
        <w:t xml:space="preserve">. </w:t>
      </w:r>
    </w:p>
    <w:p w:rsidR="00FA3287" w:rsidRDefault="00C42BE0" w:rsidP="00482238">
      <w:pPr>
        <w:pStyle w:val="NoSpacing"/>
        <w:spacing w:line="360" w:lineRule="auto"/>
        <w:rPr>
          <w:rFonts w:ascii="Times New Roman" w:hAnsi="Times New Roman"/>
          <w:i/>
          <w:sz w:val="24"/>
          <w:szCs w:val="24"/>
        </w:rPr>
      </w:pPr>
      <w:r>
        <w:rPr>
          <w:rFonts w:ascii="Times New Roman" w:hAnsi="Times New Roman"/>
          <w:i/>
          <w:sz w:val="24"/>
          <w:szCs w:val="24"/>
        </w:rPr>
        <w:t>Processing Water Quality Data</w:t>
      </w:r>
    </w:p>
    <w:p w:rsidR="00FA3287" w:rsidRPr="00D87995" w:rsidRDefault="00FA3287" w:rsidP="00482238">
      <w:pPr>
        <w:pStyle w:val="NoSpacing"/>
        <w:spacing w:line="360" w:lineRule="auto"/>
        <w:rPr>
          <w:rFonts w:ascii="Times New Roman" w:hAnsi="Times New Roman"/>
          <w:sz w:val="24"/>
          <w:szCs w:val="24"/>
        </w:rPr>
      </w:pPr>
      <w:r>
        <w:rPr>
          <w:rFonts w:ascii="Times New Roman" w:hAnsi="Times New Roman"/>
          <w:i/>
          <w:sz w:val="24"/>
          <w:szCs w:val="24"/>
        </w:rPr>
        <w:tab/>
      </w:r>
      <w:r w:rsidR="003C53D0">
        <w:rPr>
          <w:rFonts w:ascii="Times New Roman" w:hAnsi="Times New Roman"/>
          <w:sz w:val="24"/>
          <w:szCs w:val="24"/>
        </w:rPr>
        <w:t>The raw data from the fixed stations is first stored on a server</w:t>
      </w:r>
      <w:r w:rsidR="00FE4960">
        <w:rPr>
          <w:rFonts w:ascii="Times New Roman" w:hAnsi="Times New Roman"/>
          <w:sz w:val="24"/>
          <w:szCs w:val="24"/>
        </w:rPr>
        <w:t xml:space="preserve">. </w:t>
      </w:r>
      <w:r w:rsidR="003C53D0">
        <w:rPr>
          <w:rFonts w:ascii="Times New Roman" w:hAnsi="Times New Roman"/>
          <w:sz w:val="24"/>
          <w:szCs w:val="24"/>
        </w:rPr>
        <w:t xml:space="preserve">The </w:t>
      </w:r>
      <w:proofErr w:type="gramStart"/>
      <w:r w:rsidR="003C53D0">
        <w:rPr>
          <w:rFonts w:ascii="Times New Roman" w:hAnsi="Times New Roman"/>
          <w:sz w:val="24"/>
          <w:szCs w:val="24"/>
        </w:rPr>
        <w:t>overall processing of the raw is completed by the SLOSEA WQ Information Technology and Network Support person with a semi-automated procedure</w:t>
      </w:r>
      <w:proofErr w:type="gramEnd"/>
      <w:r w:rsidR="00FE4960">
        <w:rPr>
          <w:rFonts w:ascii="Times New Roman" w:hAnsi="Times New Roman"/>
          <w:sz w:val="24"/>
          <w:szCs w:val="24"/>
        </w:rPr>
        <w:t xml:space="preserve">. </w:t>
      </w:r>
      <w:r w:rsidR="003C53D0">
        <w:rPr>
          <w:rFonts w:ascii="Times New Roman" w:hAnsi="Times New Roman"/>
          <w:sz w:val="24"/>
          <w:szCs w:val="24"/>
        </w:rPr>
        <w:t>The raw data is downloaded from the server, which contains day files with 2-minute periods of data separated at least 15-minutes apart with specific instrument serial numbers</w:t>
      </w:r>
      <w:r w:rsidR="00FE4960">
        <w:rPr>
          <w:rFonts w:ascii="Times New Roman" w:hAnsi="Times New Roman"/>
          <w:sz w:val="24"/>
          <w:szCs w:val="24"/>
        </w:rPr>
        <w:t xml:space="preserve">. </w:t>
      </w:r>
      <w:r w:rsidR="003C53D0">
        <w:rPr>
          <w:rFonts w:ascii="Times New Roman" w:hAnsi="Times New Roman"/>
          <w:sz w:val="24"/>
          <w:szCs w:val="24"/>
        </w:rPr>
        <w:t>The raw data then is sorted periods of time with identical</w:t>
      </w:r>
      <w:r w:rsidR="00B350F9">
        <w:rPr>
          <w:rFonts w:ascii="Times New Roman" w:hAnsi="Times New Roman"/>
          <w:sz w:val="24"/>
          <w:szCs w:val="24"/>
        </w:rPr>
        <w:t xml:space="preserve"> instrument serial numbers</w:t>
      </w:r>
      <w:r w:rsidR="00FE4960">
        <w:rPr>
          <w:rFonts w:ascii="Times New Roman" w:hAnsi="Times New Roman"/>
          <w:sz w:val="24"/>
          <w:szCs w:val="24"/>
        </w:rPr>
        <w:t xml:space="preserve">. </w:t>
      </w:r>
      <w:r w:rsidR="00B350F9">
        <w:rPr>
          <w:rFonts w:ascii="Times New Roman" w:hAnsi="Times New Roman"/>
          <w:sz w:val="24"/>
          <w:szCs w:val="24"/>
        </w:rPr>
        <w:t xml:space="preserve"> Each folder with identical instrument serial number is preprocessed using the instrument calibration files with a program developed by </w:t>
      </w:r>
      <w:proofErr w:type="spellStart"/>
      <w:r w:rsidR="00B350F9">
        <w:rPr>
          <w:rFonts w:ascii="Times New Roman" w:hAnsi="Times New Roman"/>
          <w:sz w:val="24"/>
          <w:szCs w:val="24"/>
        </w:rPr>
        <w:t>Satlantic</w:t>
      </w:r>
      <w:proofErr w:type="spellEnd"/>
      <w:r w:rsidR="00B350F9">
        <w:rPr>
          <w:rFonts w:ascii="Times New Roman" w:hAnsi="Times New Roman"/>
          <w:sz w:val="24"/>
          <w:szCs w:val="24"/>
        </w:rPr>
        <w:t xml:space="preserve">, </w:t>
      </w:r>
      <w:proofErr w:type="spellStart"/>
      <w:r w:rsidR="00B350F9">
        <w:rPr>
          <w:rFonts w:ascii="Times New Roman" w:hAnsi="Times New Roman"/>
          <w:sz w:val="24"/>
          <w:szCs w:val="24"/>
        </w:rPr>
        <w:t>SatCon</w:t>
      </w:r>
      <w:proofErr w:type="spellEnd"/>
      <w:r w:rsidR="00C6135E">
        <w:rPr>
          <w:rFonts w:ascii="Times New Roman" w:hAnsi="Times New Roman"/>
          <w:sz w:val="24"/>
          <w:szCs w:val="24"/>
        </w:rPr>
        <w:t xml:space="preserve"> (</w:t>
      </w:r>
      <w:proofErr w:type="spellStart"/>
      <w:r w:rsidR="00C6135E" w:rsidRPr="00C6135E">
        <w:rPr>
          <w:rFonts w:ascii="Times New Roman" w:hAnsi="Times New Roman"/>
          <w:sz w:val="24"/>
          <w:szCs w:val="24"/>
        </w:rPr>
        <w:t>Satlantic_SatCon_Manual</w:t>
      </w:r>
      <w:r w:rsidR="00FE4960">
        <w:rPr>
          <w:rFonts w:ascii="Times New Roman" w:hAnsi="Times New Roman"/>
          <w:sz w:val="24"/>
          <w:szCs w:val="24"/>
        </w:rPr>
        <w:t>.</w:t>
      </w:r>
      <w:r w:rsidR="00C6135E" w:rsidRPr="00C6135E">
        <w:rPr>
          <w:rFonts w:ascii="Times New Roman" w:hAnsi="Times New Roman"/>
          <w:sz w:val="24"/>
          <w:szCs w:val="24"/>
        </w:rPr>
        <w:t>pdf</w:t>
      </w:r>
      <w:proofErr w:type="spellEnd"/>
      <w:r w:rsidR="00C6135E">
        <w:rPr>
          <w:rFonts w:ascii="Times New Roman" w:hAnsi="Times New Roman"/>
          <w:sz w:val="24"/>
          <w:szCs w:val="24"/>
        </w:rPr>
        <w:t>)</w:t>
      </w:r>
      <w:r w:rsidR="00FE4960">
        <w:rPr>
          <w:rFonts w:ascii="Times New Roman" w:hAnsi="Times New Roman"/>
          <w:sz w:val="24"/>
          <w:szCs w:val="24"/>
        </w:rPr>
        <w:t xml:space="preserve">. </w:t>
      </w:r>
      <w:proofErr w:type="spellStart"/>
      <w:r w:rsidR="00B350F9">
        <w:rPr>
          <w:rFonts w:ascii="Times New Roman" w:hAnsi="Times New Roman"/>
          <w:sz w:val="24"/>
          <w:szCs w:val="24"/>
        </w:rPr>
        <w:t>SatCon</w:t>
      </w:r>
      <w:proofErr w:type="spellEnd"/>
      <w:r w:rsidR="00B350F9">
        <w:rPr>
          <w:rFonts w:ascii="Times New Roman" w:hAnsi="Times New Roman"/>
          <w:sz w:val="24"/>
          <w:szCs w:val="24"/>
        </w:rPr>
        <w:t xml:space="preserve"> extracts the data from each instrument in a raw file and creates a txt format file for each instrument</w:t>
      </w:r>
      <w:r w:rsidR="00FE4960">
        <w:rPr>
          <w:rFonts w:ascii="Times New Roman" w:hAnsi="Times New Roman"/>
          <w:sz w:val="24"/>
          <w:szCs w:val="24"/>
        </w:rPr>
        <w:t xml:space="preserve">. </w:t>
      </w:r>
      <w:r w:rsidR="00B350F9">
        <w:rPr>
          <w:rFonts w:ascii="Times New Roman" w:hAnsi="Times New Roman"/>
          <w:sz w:val="24"/>
          <w:szCs w:val="24"/>
        </w:rPr>
        <w:t xml:space="preserve"> The instrument txt files are manually separated into month specific folders</w:t>
      </w:r>
      <w:r w:rsidR="00FE4960">
        <w:rPr>
          <w:rFonts w:ascii="Times New Roman" w:hAnsi="Times New Roman"/>
          <w:sz w:val="24"/>
          <w:szCs w:val="24"/>
        </w:rPr>
        <w:t xml:space="preserve">. </w:t>
      </w:r>
      <w:r w:rsidR="00B350F9">
        <w:rPr>
          <w:rFonts w:ascii="Times New Roman" w:hAnsi="Times New Roman"/>
          <w:sz w:val="24"/>
          <w:szCs w:val="24"/>
        </w:rPr>
        <w:t>The first processing step utilizes a MATLAB script developed by Cal Poly and heavily relying on the uniform STOR-X timestamp</w:t>
      </w:r>
      <w:r w:rsidR="00FE4960">
        <w:rPr>
          <w:rFonts w:ascii="Times New Roman" w:hAnsi="Times New Roman"/>
          <w:sz w:val="24"/>
          <w:szCs w:val="24"/>
        </w:rPr>
        <w:t xml:space="preserve">. </w:t>
      </w:r>
      <w:r w:rsidR="00B350F9">
        <w:rPr>
          <w:rFonts w:ascii="Times New Roman" w:hAnsi="Times New Roman"/>
          <w:sz w:val="24"/>
          <w:szCs w:val="24"/>
        </w:rPr>
        <w:t>For each 15-minute period, theoretically each instrument samples for 2-minutes</w:t>
      </w:r>
      <w:r w:rsidR="00FE4960">
        <w:rPr>
          <w:rFonts w:ascii="Times New Roman" w:hAnsi="Times New Roman"/>
          <w:sz w:val="24"/>
          <w:szCs w:val="24"/>
        </w:rPr>
        <w:t xml:space="preserve">. </w:t>
      </w:r>
      <w:r w:rsidR="00B350F9">
        <w:rPr>
          <w:rFonts w:ascii="Times New Roman" w:hAnsi="Times New Roman"/>
          <w:sz w:val="24"/>
          <w:szCs w:val="24"/>
        </w:rPr>
        <w:t xml:space="preserve"> Each parameter is averaged over the 2-minute period and then assigned a timestamp to the nearest 15-minute period</w:t>
      </w:r>
      <w:r w:rsidR="00FE4960">
        <w:rPr>
          <w:rFonts w:ascii="Times New Roman" w:hAnsi="Times New Roman"/>
          <w:sz w:val="24"/>
          <w:szCs w:val="24"/>
        </w:rPr>
        <w:t xml:space="preserve">. </w:t>
      </w:r>
      <w:r w:rsidR="00B350F9">
        <w:rPr>
          <w:rFonts w:ascii="Times New Roman" w:hAnsi="Times New Roman"/>
          <w:sz w:val="24"/>
          <w:szCs w:val="24"/>
        </w:rPr>
        <w:t xml:space="preserve">If there is no value for a 15-minute period, then that parameter is assigned as Not a Number, </w:t>
      </w:r>
      <w:proofErr w:type="spellStart"/>
      <w:r w:rsidR="00B350F9">
        <w:rPr>
          <w:rFonts w:ascii="Times New Roman" w:hAnsi="Times New Roman"/>
          <w:sz w:val="24"/>
          <w:szCs w:val="24"/>
        </w:rPr>
        <w:t>NaN</w:t>
      </w:r>
      <w:proofErr w:type="spellEnd"/>
      <w:r w:rsidR="00FE4960">
        <w:rPr>
          <w:rFonts w:ascii="Times New Roman" w:hAnsi="Times New Roman"/>
          <w:sz w:val="24"/>
          <w:szCs w:val="24"/>
        </w:rPr>
        <w:t xml:space="preserve">. </w:t>
      </w:r>
      <w:r w:rsidR="00B350F9">
        <w:rPr>
          <w:rFonts w:ascii="Times New Roman" w:hAnsi="Times New Roman"/>
          <w:sz w:val="24"/>
          <w:szCs w:val="24"/>
        </w:rPr>
        <w:t>This is critical to maintaining a uniform time series</w:t>
      </w:r>
      <w:r w:rsidR="00FE4960">
        <w:rPr>
          <w:rFonts w:ascii="Times New Roman" w:hAnsi="Times New Roman"/>
          <w:sz w:val="24"/>
          <w:szCs w:val="24"/>
        </w:rPr>
        <w:t xml:space="preserve">. </w:t>
      </w:r>
      <w:r w:rsidR="00B350F9">
        <w:rPr>
          <w:rFonts w:ascii="Times New Roman" w:hAnsi="Times New Roman"/>
          <w:sz w:val="24"/>
          <w:szCs w:val="24"/>
        </w:rPr>
        <w:t xml:space="preserve"> Each value is subjected to a threshold processing to ensure QA/QC</w:t>
      </w:r>
      <w:r w:rsidR="00FE4960">
        <w:rPr>
          <w:rFonts w:ascii="Times New Roman" w:hAnsi="Times New Roman"/>
          <w:sz w:val="24"/>
          <w:szCs w:val="24"/>
        </w:rPr>
        <w:t xml:space="preserve">. </w:t>
      </w:r>
      <w:r w:rsidR="00915D04">
        <w:rPr>
          <w:rFonts w:ascii="Times New Roman" w:hAnsi="Times New Roman"/>
          <w:sz w:val="24"/>
          <w:szCs w:val="24"/>
        </w:rPr>
        <w:t>For each station a minimum and maximum value for each parameter has been assigned after consideration of sensor ratings and physical limits</w:t>
      </w:r>
      <w:r w:rsidR="00FE4960">
        <w:rPr>
          <w:rFonts w:ascii="Times New Roman" w:hAnsi="Times New Roman"/>
          <w:sz w:val="24"/>
          <w:szCs w:val="24"/>
        </w:rPr>
        <w:t xml:space="preserve">. </w:t>
      </w:r>
      <w:r w:rsidR="00915D04">
        <w:rPr>
          <w:rFonts w:ascii="Times New Roman" w:hAnsi="Times New Roman"/>
          <w:sz w:val="24"/>
          <w:szCs w:val="24"/>
        </w:rPr>
        <w:t>The parameter range thresholds are summarized in “</w:t>
      </w:r>
      <w:r w:rsidR="00915D04" w:rsidRPr="00915D04">
        <w:rPr>
          <w:rFonts w:ascii="Times New Roman" w:hAnsi="Times New Roman"/>
          <w:sz w:val="24"/>
          <w:szCs w:val="24"/>
        </w:rPr>
        <w:t>SLOSEA_WQ_QA-</w:t>
      </w:r>
      <w:proofErr w:type="spellStart"/>
      <w:r w:rsidR="00915D04" w:rsidRPr="00915D04">
        <w:rPr>
          <w:rFonts w:ascii="Times New Roman" w:hAnsi="Times New Roman"/>
          <w:sz w:val="24"/>
          <w:szCs w:val="24"/>
        </w:rPr>
        <w:t>QC_Parameter_Range_Thresholds</w:t>
      </w:r>
      <w:r w:rsidR="00FE4960">
        <w:rPr>
          <w:rFonts w:ascii="Times New Roman" w:hAnsi="Times New Roman"/>
          <w:sz w:val="24"/>
          <w:szCs w:val="24"/>
        </w:rPr>
        <w:t>.</w:t>
      </w:r>
      <w:r w:rsidR="00915D04" w:rsidRPr="00915D04">
        <w:rPr>
          <w:rFonts w:ascii="Times New Roman" w:hAnsi="Times New Roman"/>
          <w:sz w:val="24"/>
          <w:szCs w:val="24"/>
        </w:rPr>
        <w:t>pdf</w:t>
      </w:r>
      <w:proofErr w:type="spellEnd"/>
      <w:r w:rsidR="00915D04">
        <w:rPr>
          <w:rFonts w:ascii="Times New Roman" w:hAnsi="Times New Roman"/>
          <w:sz w:val="24"/>
          <w:szCs w:val="24"/>
        </w:rPr>
        <w:t>”</w:t>
      </w:r>
      <w:r w:rsidR="00FE4960">
        <w:rPr>
          <w:rFonts w:ascii="Times New Roman" w:hAnsi="Times New Roman"/>
          <w:sz w:val="24"/>
          <w:szCs w:val="24"/>
        </w:rPr>
        <w:t xml:space="preserve">. </w:t>
      </w:r>
      <w:r w:rsidR="00915D04">
        <w:rPr>
          <w:rFonts w:ascii="Times New Roman" w:hAnsi="Times New Roman"/>
          <w:sz w:val="24"/>
          <w:szCs w:val="24"/>
        </w:rPr>
        <w:t xml:space="preserve">Parameter values that fall below or exceed pre-determined thresholds are assigned as a </w:t>
      </w:r>
      <w:proofErr w:type="spellStart"/>
      <w:r w:rsidR="00915D04">
        <w:rPr>
          <w:rFonts w:ascii="Times New Roman" w:hAnsi="Times New Roman"/>
          <w:sz w:val="24"/>
          <w:szCs w:val="24"/>
        </w:rPr>
        <w:t>NaN</w:t>
      </w:r>
      <w:proofErr w:type="spellEnd"/>
      <w:r w:rsidR="00915D04">
        <w:rPr>
          <w:rFonts w:ascii="Times New Roman" w:hAnsi="Times New Roman"/>
          <w:sz w:val="24"/>
          <w:szCs w:val="24"/>
        </w:rPr>
        <w:t>, thus maintaining a uniform time series</w:t>
      </w:r>
      <w:r w:rsidR="00FE4960">
        <w:rPr>
          <w:rFonts w:ascii="Times New Roman" w:hAnsi="Times New Roman"/>
          <w:sz w:val="24"/>
          <w:szCs w:val="24"/>
        </w:rPr>
        <w:t xml:space="preserve">. </w:t>
      </w:r>
      <w:r w:rsidR="00915D04">
        <w:rPr>
          <w:rFonts w:ascii="Times New Roman" w:hAnsi="Times New Roman"/>
          <w:sz w:val="24"/>
          <w:szCs w:val="24"/>
        </w:rPr>
        <w:t>The QA/QC threshold data are visually inspected to ensure logical and responsible data</w:t>
      </w:r>
      <w:r w:rsidR="00FE4960">
        <w:rPr>
          <w:rFonts w:ascii="Times New Roman" w:hAnsi="Times New Roman"/>
          <w:sz w:val="24"/>
          <w:szCs w:val="24"/>
        </w:rPr>
        <w:t xml:space="preserve">. </w:t>
      </w:r>
      <w:r w:rsidR="00915D04">
        <w:rPr>
          <w:rFonts w:ascii="Times New Roman" w:hAnsi="Times New Roman"/>
          <w:sz w:val="24"/>
          <w:szCs w:val="24"/>
        </w:rPr>
        <w:t xml:space="preserve"> Each parameter is assigned a unique vector names (</w:t>
      </w:r>
      <w:r w:rsidR="00915D04" w:rsidRPr="00915D04">
        <w:rPr>
          <w:rFonts w:ascii="Times New Roman" w:hAnsi="Times New Roman"/>
          <w:sz w:val="24"/>
          <w:szCs w:val="24"/>
        </w:rPr>
        <w:t>SLOSEA_Modeling_Read_Me_v4</w:t>
      </w:r>
      <w:r w:rsidR="00FE4960">
        <w:rPr>
          <w:rFonts w:ascii="Times New Roman" w:hAnsi="Times New Roman"/>
          <w:sz w:val="24"/>
          <w:szCs w:val="24"/>
        </w:rPr>
        <w:t>.</w:t>
      </w:r>
      <w:r w:rsidR="00915D04" w:rsidRPr="00915D04">
        <w:rPr>
          <w:rFonts w:ascii="Times New Roman" w:hAnsi="Times New Roman"/>
          <w:sz w:val="24"/>
          <w:szCs w:val="24"/>
        </w:rPr>
        <w:t>1</w:t>
      </w:r>
      <w:r w:rsidR="00FE4960">
        <w:rPr>
          <w:rFonts w:ascii="Times New Roman" w:hAnsi="Times New Roman"/>
          <w:sz w:val="24"/>
          <w:szCs w:val="24"/>
        </w:rPr>
        <w:t>.</w:t>
      </w:r>
      <w:r w:rsidR="00915D04" w:rsidRPr="00915D04">
        <w:rPr>
          <w:rFonts w:ascii="Times New Roman" w:hAnsi="Times New Roman"/>
          <w:sz w:val="24"/>
          <w:szCs w:val="24"/>
        </w:rPr>
        <w:t>pdf</w:t>
      </w:r>
      <w:r w:rsidR="00915D04">
        <w:rPr>
          <w:rFonts w:ascii="Times New Roman" w:hAnsi="Times New Roman"/>
          <w:sz w:val="24"/>
          <w:szCs w:val="24"/>
        </w:rPr>
        <w:t>)</w:t>
      </w:r>
      <w:r w:rsidR="00FE4960">
        <w:rPr>
          <w:rFonts w:ascii="Times New Roman" w:hAnsi="Times New Roman"/>
          <w:sz w:val="24"/>
          <w:szCs w:val="24"/>
        </w:rPr>
        <w:t xml:space="preserve">. </w:t>
      </w:r>
      <w:r w:rsidR="00915D04">
        <w:rPr>
          <w:rFonts w:ascii="Times New Roman" w:hAnsi="Times New Roman"/>
          <w:sz w:val="24"/>
          <w:szCs w:val="24"/>
        </w:rPr>
        <w:t>The processed data is complied into two different formats: a MATLAB format file and a CSV format monthly files</w:t>
      </w:r>
      <w:r w:rsidR="00FE4960">
        <w:rPr>
          <w:rFonts w:ascii="Times New Roman" w:hAnsi="Times New Roman"/>
          <w:sz w:val="24"/>
          <w:szCs w:val="24"/>
        </w:rPr>
        <w:t xml:space="preserve">. </w:t>
      </w:r>
      <w:r w:rsidR="00915D04">
        <w:rPr>
          <w:rFonts w:ascii="Times New Roman" w:hAnsi="Times New Roman"/>
          <w:sz w:val="24"/>
          <w:szCs w:val="24"/>
        </w:rPr>
        <w:t>The CSV files can be selected and downloaded for public use from the SLOSEA website</w:t>
      </w:r>
      <w:r w:rsidR="00FE4960">
        <w:rPr>
          <w:rFonts w:ascii="Times New Roman" w:hAnsi="Times New Roman"/>
          <w:sz w:val="24"/>
          <w:szCs w:val="24"/>
        </w:rPr>
        <w:t xml:space="preserve">. </w:t>
      </w:r>
    </w:p>
    <w:p w:rsidR="004D6E5F" w:rsidRDefault="004D6E5F" w:rsidP="00482238">
      <w:pPr>
        <w:pStyle w:val="NoSpacing"/>
        <w:spacing w:line="360" w:lineRule="auto"/>
        <w:rPr>
          <w:rFonts w:ascii="Times New Roman" w:hAnsi="Times New Roman"/>
          <w:b/>
          <w:sz w:val="24"/>
          <w:szCs w:val="24"/>
        </w:rPr>
      </w:pPr>
      <w:r w:rsidRPr="004D6E5F">
        <w:rPr>
          <w:rFonts w:ascii="Times New Roman" w:hAnsi="Times New Roman"/>
          <w:b/>
          <w:sz w:val="24"/>
          <w:szCs w:val="24"/>
        </w:rPr>
        <w:t>Instrument/ Equipment Testing, Inspection, Maintenance</w:t>
      </w:r>
    </w:p>
    <w:p w:rsidR="00C42BE0" w:rsidRDefault="004D6E5F" w:rsidP="00482238">
      <w:pPr>
        <w:pStyle w:val="NoSpacing"/>
        <w:spacing w:line="36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This section describes the instrument and equipment cleaning, maintenance, and testing</w:t>
      </w:r>
      <w:r w:rsidR="00FE4960">
        <w:rPr>
          <w:rFonts w:ascii="Times New Roman" w:hAnsi="Times New Roman"/>
          <w:sz w:val="24"/>
          <w:szCs w:val="24"/>
        </w:rPr>
        <w:t xml:space="preserve">. </w:t>
      </w:r>
    </w:p>
    <w:p w:rsidR="00C42BE0" w:rsidRDefault="00C42BE0" w:rsidP="00482238">
      <w:pPr>
        <w:pStyle w:val="NoSpacing"/>
        <w:spacing w:line="360" w:lineRule="auto"/>
        <w:rPr>
          <w:rFonts w:ascii="Times New Roman" w:hAnsi="Times New Roman"/>
          <w:i/>
          <w:sz w:val="24"/>
          <w:szCs w:val="24"/>
        </w:rPr>
      </w:pPr>
      <w:r w:rsidRPr="00C42BE0">
        <w:rPr>
          <w:rFonts w:ascii="Times New Roman" w:hAnsi="Times New Roman"/>
          <w:i/>
          <w:sz w:val="24"/>
          <w:szCs w:val="24"/>
        </w:rPr>
        <w:t>Cleaning</w:t>
      </w:r>
    </w:p>
    <w:p w:rsidR="00CD209C" w:rsidRDefault="00C42BE0" w:rsidP="00482238">
      <w:pPr>
        <w:pStyle w:val="NoSpacing"/>
        <w:spacing w:line="360" w:lineRule="auto"/>
        <w:rPr>
          <w:rFonts w:ascii="Times New Roman" w:hAnsi="Times New Roman"/>
          <w:sz w:val="24"/>
          <w:szCs w:val="24"/>
        </w:rPr>
      </w:pPr>
      <w:r>
        <w:rPr>
          <w:rFonts w:ascii="Times New Roman" w:hAnsi="Times New Roman"/>
          <w:i/>
          <w:sz w:val="24"/>
          <w:szCs w:val="24"/>
        </w:rPr>
        <w:tab/>
      </w:r>
      <w:r w:rsidRPr="00037A30">
        <w:rPr>
          <w:rFonts w:ascii="Times New Roman" w:hAnsi="Times New Roman"/>
          <w:sz w:val="24"/>
          <w:szCs w:val="24"/>
        </w:rPr>
        <w:t xml:space="preserve">The continual collection </w:t>
      </w:r>
      <w:r>
        <w:rPr>
          <w:rFonts w:ascii="Times New Roman" w:hAnsi="Times New Roman"/>
          <w:sz w:val="24"/>
          <w:szCs w:val="24"/>
        </w:rPr>
        <w:t>of</w:t>
      </w:r>
      <w:r w:rsidRPr="00037A30">
        <w:rPr>
          <w:rFonts w:ascii="Times New Roman" w:hAnsi="Times New Roman"/>
          <w:sz w:val="24"/>
          <w:szCs w:val="24"/>
        </w:rPr>
        <w:t xml:space="preserve"> long-term data sets </w:t>
      </w:r>
      <w:r>
        <w:rPr>
          <w:rFonts w:ascii="Times New Roman" w:hAnsi="Times New Roman"/>
          <w:sz w:val="24"/>
          <w:szCs w:val="24"/>
        </w:rPr>
        <w:t>requires</w:t>
      </w:r>
      <w:r w:rsidRPr="00037A30">
        <w:rPr>
          <w:rFonts w:ascii="Times New Roman" w:hAnsi="Times New Roman"/>
          <w:sz w:val="24"/>
          <w:szCs w:val="24"/>
        </w:rPr>
        <w:t xml:space="preserve"> each station</w:t>
      </w:r>
      <w:r>
        <w:rPr>
          <w:rFonts w:ascii="Times New Roman" w:hAnsi="Times New Roman"/>
          <w:sz w:val="24"/>
          <w:szCs w:val="24"/>
        </w:rPr>
        <w:t xml:space="preserve"> to be fully</w:t>
      </w:r>
      <w:r w:rsidRPr="00037A30">
        <w:rPr>
          <w:rFonts w:ascii="Times New Roman" w:hAnsi="Times New Roman"/>
          <w:sz w:val="24"/>
          <w:szCs w:val="24"/>
        </w:rPr>
        <w:t xml:space="preserve"> functional, properly cleaned, and accurately calibrated</w:t>
      </w:r>
      <w:r w:rsidR="00FE4960">
        <w:rPr>
          <w:rFonts w:ascii="Times New Roman" w:hAnsi="Times New Roman"/>
          <w:sz w:val="24"/>
          <w:szCs w:val="24"/>
        </w:rPr>
        <w:t xml:space="preserve">. </w:t>
      </w:r>
      <w:r>
        <w:rPr>
          <w:rFonts w:ascii="Times New Roman" w:hAnsi="Times New Roman"/>
          <w:sz w:val="24"/>
          <w:szCs w:val="24"/>
        </w:rPr>
        <w:t xml:space="preserve"> </w:t>
      </w:r>
      <w:r w:rsidR="00CD209C">
        <w:rPr>
          <w:rFonts w:ascii="Times New Roman" w:hAnsi="Times New Roman"/>
          <w:sz w:val="24"/>
          <w:szCs w:val="24"/>
        </w:rPr>
        <w:t>All of the instruments deployed are developed to be deployed in marine and estuarine environments and withstand harsh environments for a long period of time without recalibration</w:t>
      </w:r>
      <w:r w:rsidR="00FE4960">
        <w:rPr>
          <w:rFonts w:ascii="Times New Roman" w:hAnsi="Times New Roman"/>
          <w:sz w:val="24"/>
          <w:szCs w:val="24"/>
        </w:rPr>
        <w:t>.</w:t>
      </w:r>
      <w:r w:rsidR="00CD209C">
        <w:rPr>
          <w:rFonts w:ascii="Times New Roman" w:hAnsi="Times New Roman"/>
          <w:sz w:val="24"/>
          <w:szCs w:val="24"/>
        </w:rPr>
        <w:t xml:space="preserve"> </w:t>
      </w:r>
      <w:r>
        <w:rPr>
          <w:rFonts w:ascii="Times New Roman" w:hAnsi="Times New Roman"/>
          <w:sz w:val="24"/>
          <w:szCs w:val="24"/>
        </w:rPr>
        <w:t xml:space="preserve">Within Morro Bay, the fixed stations are highly susceptible to </w:t>
      </w:r>
      <w:proofErr w:type="gramStart"/>
      <w:r>
        <w:rPr>
          <w:rFonts w:ascii="Times New Roman" w:hAnsi="Times New Roman"/>
          <w:sz w:val="24"/>
          <w:szCs w:val="24"/>
        </w:rPr>
        <w:t>bio-fouling</w:t>
      </w:r>
      <w:proofErr w:type="gramEnd"/>
      <w:r>
        <w:rPr>
          <w:rFonts w:ascii="Times New Roman" w:hAnsi="Times New Roman"/>
          <w:sz w:val="24"/>
          <w:szCs w:val="24"/>
        </w:rPr>
        <w:t>, geo-fouling, corrosion, extreme weather conditions, and other unforeseen obstacles</w:t>
      </w:r>
      <w:r w:rsidR="00FE4960">
        <w:rPr>
          <w:rFonts w:ascii="Times New Roman" w:hAnsi="Times New Roman"/>
          <w:sz w:val="24"/>
          <w:szCs w:val="24"/>
        </w:rPr>
        <w:t xml:space="preserve">. </w:t>
      </w:r>
      <w:r>
        <w:rPr>
          <w:rFonts w:ascii="Times New Roman" w:hAnsi="Times New Roman"/>
          <w:sz w:val="24"/>
          <w:szCs w:val="24"/>
        </w:rPr>
        <w:t xml:space="preserve">To minimize the effect of </w:t>
      </w:r>
      <w:proofErr w:type="gramStart"/>
      <w:r>
        <w:rPr>
          <w:rFonts w:ascii="Times New Roman" w:hAnsi="Times New Roman"/>
          <w:sz w:val="24"/>
          <w:szCs w:val="24"/>
        </w:rPr>
        <w:t>bio-</w:t>
      </w:r>
      <w:r w:rsidR="00CD209C">
        <w:rPr>
          <w:rFonts w:ascii="Times New Roman" w:hAnsi="Times New Roman"/>
          <w:sz w:val="24"/>
          <w:szCs w:val="24"/>
        </w:rPr>
        <w:t>fouling</w:t>
      </w:r>
      <w:proofErr w:type="gramEnd"/>
      <w:r>
        <w:rPr>
          <w:rFonts w:ascii="Times New Roman" w:hAnsi="Times New Roman"/>
          <w:sz w:val="24"/>
          <w:szCs w:val="24"/>
        </w:rPr>
        <w:t xml:space="preserve"> and geo</w:t>
      </w:r>
      <w:r w:rsidR="00CD209C">
        <w:rPr>
          <w:rFonts w:ascii="Times New Roman" w:hAnsi="Times New Roman"/>
          <w:sz w:val="24"/>
          <w:szCs w:val="24"/>
        </w:rPr>
        <w:t>-</w:t>
      </w:r>
      <w:r>
        <w:rPr>
          <w:rFonts w:ascii="Times New Roman" w:hAnsi="Times New Roman"/>
          <w:sz w:val="24"/>
          <w:szCs w:val="24"/>
        </w:rPr>
        <w:t>fouling</w:t>
      </w:r>
      <w:r w:rsidRPr="00037A30">
        <w:rPr>
          <w:rFonts w:ascii="Times New Roman" w:hAnsi="Times New Roman"/>
          <w:sz w:val="24"/>
          <w:szCs w:val="24"/>
        </w:rPr>
        <w:t>, each station is cleaned once a month</w:t>
      </w:r>
      <w:r w:rsidR="00FE4960">
        <w:rPr>
          <w:rFonts w:ascii="Times New Roman" w:hAnsi="Times New Roman"/>
          <w:sz w:val="24"/>
          <w:szCs w:val="24"/>
        </w:rPr>
        <w:t xml:space="preserve">. </w:t>
      </w:r>
      <w:r>
        <w:rPr>
          <w:rFonts w:ascii="Times New Roman" w:hAnsi="Times New Roman"/>
          <w:sz w:val="24"/>
          <w:szCs w:val="24"/>
        </w:rPr>
        <w:t>Each station is scraped free of organisms, heavy sediment is removed, and trapped debris is removed</w:t>
      </w:r>
      <w:r w:rsidR="00FE4960">
        <w:rPr>
          <w:rFonts w:ascii="Times New Roman" w:hAnsi="Times New Roman"/>
          <w:sz w:val="24"/>
          <w:szCs w:val="24"/>
        </w:rPr>
        <w:t xml:space="preserve">. </w:t>
      </w:r>
      <w:r>
        <w:rPr>
          <w:rFonts w:ascii="Times New Roman" w:hAnsi="Times New Roman"/>
          <w:sz w:val="24"/>
          <w:szCs w:val="24"/>
        </w:rPr>
        <w:t>The protocols follow are all stations is summarized in ‘</w:t>
      </w:r>
      <w:r w:rsidR="00894F5F">
        <w:rPr>
          <w:rFonts w:ascii="Times New Roman" w:hAnsi="Times New Roman"/>
          <w:sz w:val="24"/>
          <w:szCs w:val="24"/>
        </w:rPr>
        <w:t>SLOSEA_</w:t>
      </w:r>
      <w:r w:rsidRPr="00C42BE0">
        <w:rPr>
          <w:rFonts w:ascii="Times New Roman" w:hAnsi="Times New Roman"/>
          <w:sz w:val="24"/>
          <w:szCs w:val="24"/>
        </w:rPr>
        <w:t>T-pier maintenance 070820</w:t>
      </w:r>
      <w:r w:rsidR="00FE4960">
        <w:rPr>
          <w:rFonts w:ascii="Times New Roman" w:hAnsi="Times New Roman"/>
          <w:sz w:val="24"/>
          <w:szCs w:val="24"/>
        </w:rPr>
        <w:t>.</w:t>
      </w:r>
      <w:r w:rsidRPr="00C42BE0">
        <w:rPr>
          <w:rFonts w:ascii="Times New Roman" w:hAnsi="Times New Roman"/>
          <w:sz w:val="24"/>
          <w:szCs w:val="24"/>
        </w:rPr>
        <w:t>pdf</w:t>
      </w:r>
      <w:r>
        <w:rPr>
          <w:rFonts w:ascii="Times New Roman" w:hAnsi="Times New Roman"/>
          <w:sz w:val="24"/>
          <w:szCs w:val="24"/>
        </w:rPr>
        <w:t>”</w:t>
      </w:r>
      <w:r w:rsidR="00FE4960">
        <w:rPr>
          <w:rFonts w:ascii="Times New Roman" w:hAnsi="Times New Roman"/>
          <w:sz w:val="24"/>
          <w:szCs w:val="24"/>
        </w:rPr>
        <w:t xml:space="preserve">. </w:t>
      </w:r>
      <w:r>
        <w:rPr>
          <w:rFonts w:ascii="Times New Roman" w:hAnsi="Times New Roman"/>
          <w:sz w:val="24"/>
          <w:szCs w:val="24"/>
        </w:rPr>
        <w:t>All of sensors are given extreme care during cleaning</w:t>
      </w:r>
      <w:r w:rsidR="00FE4960">
        <w:rPr>
          <w:rFonts w:ascii="Times New Roman" w:hAnsi="Times New Roman"/>
          <w:sz w:val="24"/>
          <w:szCs w:val="24"/>
        </w:rPr>
        <w:t xml:space="preserve">. </w:t>
      </w:r>
      <w:r>
        <w:rPr>
          <w:rFonts w:ascii="Times New Roman" w:hAnsi="Times New Roman"/>
          <w:sz w:val="24"/>
          <w:szCs w:val="24"/>
        </w:rPr>
        <w:t>During each cleaning, the copper guard on the ISUS-X is replaced and the probe is cleaned</w:t>
      </w:r>
      <w:r w:rsidR="00C6135E">
        <w:rPr>
          <w:rFonts w:ascii="Times New Roman" w:hAnsi="Times New Roman"/>
          <w:sz w:val="24"/>
          <w:szCs w:val="24"/>
        </w:rPr>
        <w:t xml:space="preserve"> (</w:t>
      </w:r>
      <w:proofErr w:type="spellStart"/>
      <w:r w:rsidR="00894F5F">
        <w:rPr>
          <w:rFonts w:ascii="Times New Roman" w:hAnsi="Times New Roman"/>
          <w:sz w:val="24"/>
          <w:szCs w:val="24"/>
        </w:rPr>
        <w:t>SLOSEA_</w:t>
      </w:r>
      <w:r w:rsidR="00C6135E" w:rsidRPr="00C6135E">
        <w:rPr>
          <w:rFonts w:ascii="Times New Roman" w:hAnsi="Times New Roman"/>
          <w:sz w:val="24"/>
          <w:szCs w:val="24"/>
        </w:rPr>
        <w:t>Copper</w:t>
      </w:r>
      <w:proofErr w:type="spellEnd"/>
      <w:r w:rsidR="00C6135E" w:rsidRPr="00C6135E">
        <w:rPr>
          <w:rFonts w:ascii="Times New Roman" w:hAnsi="Times New Roman"/>
          <w:sz w:val="24"/>
          <w:szCs w:val="24"/>
        </w:rPr>
        <w:t xml:space="preserve"> Shield Cleaning 070821</w:t>
      </w:r>
      <w:r w:rsidR="00FE4960">
        <w:rPr>
          <w:rFonts w:ascii="Times New Roman" w:hAnsi="Times New Roman"/>
          <w:sz w:val="24"/>
          <w:szCs w:val="24"/>
        </w:rPr>
        <w:t>.</w:t>
      </w:r>
      <w:r w:rsidR="00C6135E" w:rsidRPr="00C6135E">
        <w:rPr>
          <w:rFonts w:ascii="Times New Roman" w:hAnsi="Times New Roman"/>
          <w:sz w:val="24"/>
          <w:szCs w:val="24"/>
        </w:rPr>
        <w:t>pdf</w:t>
      </w:r>
      <w:r w:rsidR="00C6135E">
        <w:rPr>
          <w:rFonts w:ascii="Times New Roman" w:hAnsi="Times New Roman"/>
          <w:sz w:val="24"/>
          <w:szCs w:val="24"/>
        </w:rPr>
        <w:t xml:space="preserve">, </w:t>
      </w:r>
      <w:proofErr w:type="spellStart"/>
      <w:r w:rsidR="00C6135E" w:rsidRPr="00C6135E">
        <w:rPr>
          <w:rFonts w:ascii="Times New Roman" w:hAnsi="Times New Roman"/>
          <w:sz w:val="24"/>
          <w:szCs w:val="24"/>
        </w:rPr>
        <w:t>Satlantic</w:t>
      </w:r>
      <w:proofErr w:type="spellEnd"/>
      <w:r w:rsidR="00C6135E" w:rsidRPr="00C6135E">
        <w:rPr>
          <w:rFonts w:ascii="Times New Roman" w:hAnsi="Times New Roman"/>
          <w:sz w:val="24"/>
          <w:szCs w:val="24"/>
        </w:rPr>
        <w:t xml:space="preserve"> ISUS-X V2 </w:t>
      </w:r>
      <w:proofErr w:type="spellStart"/>
      <w:r w:rsidR="00C6135E" w:rsidRPr="00C6135E">
        <w:rPr>
          <w:rFonts w:ascii="Times New Roman" w:hAnsi="Times New Roman"/>
          <w:sz w:val="24"/>
          <w:szCs w:val="24"/>
        </w:rPr>
        <w:t>Biofouling</w:t>
      </w:r>
      <w:proofErr w:type="spellEnd"/>
      <w:r w:rsidR="00C6135E" w:rsidRPr="00C6135E">
        <w:rPr>
          <w:rFonts w:ascii="Times New Roman" w:hAnsi="Times New Roman"/>
          <w:sz w:val="24"/>
          <w:szCs w:val="24"/>
        </w:rPr>
        <w:t xml:space="preserve"> Guard </w:t>
      </w:r>
      <w:proofErr w:type="spellStart"/>
      <w:r w:rsidR="00C6135E" w:rsidRPr="00C6135E">
        <w:rPr>
          <w:rFonts w:ascii="Times New Roman" w:hAnsi="Times New Roman"/>
          <w:sz w:val="24"/>
          <w:szCs w:val="24"/>
        </w:rPr>
        <w:t>Maintenance</w:t>
      </w:r>
      <w:r w:rsidR="00FE4960">
        <w:rPr>
          <w:rFonts w:ascii="Times New Roman" w:hAnsi="Times New Roman"/>
          <w:sz w:val="24"/>
          <w:szCs w:val="24"/>
        </w:rPr>
        <w:t>.</w:t>
      </w:r>
      <w:r w:rsidR="00C6135E" w:rsidRPr="00C6135E">
        <w:rPr>
          <w:rFonts w:ascii="Times New Roman" w:hAnsi="Times New Roman"/>
          <w:sz w:val="24"/>
          <w:szCs w:val="24"/>
        </w:rPr>
        <w:t>pdf</w:t>
      </w:r>
      <w:proofErr w:type="spellEnd"/>
      <w:r w:rsidR="00C6135E">
        <w:rPr>
          <w:rFonts w:ascii="Times New Roman" w:hAnsi="Times New Roman"/>
          <w:sz w:val="24"/>
          <w:szCs w:val="24"/>
        </w:rPr>
        <w:t>)</w:t>
      </w:r>
      <w:r w:rsidR="00FE4960">
        <w:rPr>
          <w:rFonts w:ascii="Times New Roman" w:hAnsi="Times New Roman"/>
          <w:sz w:val="24"/>
          <w:szCs w:val="24"/>
        </w:rPr>
        <w:t xml:space="preserve">. </w:t>
      </w:r>
      <w:r>
        <w:rPr>
          <w:rFonts w:ascii="Times New Roman" w:hAnsi="Times New Roman"/>
          <w:sz w:val="24"/>
          <w:szCs w:val="24"/>
        </w:rPr>
        <w:t xml:space="preserve">To minimize the damage of </w:t>
      </w:r>
      <w:proofErr w:type="gramStart"/>
      <w:r>
        <w:rPr>
          <w:rFonts w:ascii="Times New Roman" w:hAnsi="Times New Roman"/>
          <w:sz w:val="24"/>
          <w:szCs w:val="24"/>
        </w:rPr>
        <w:t>bio-fouling</w:t>
      </w:r>
      <w:proofErr w:type="gramEnd"/>
      <w:r>
        <w:rPr>
          <w:rFonts w:ascii="Times New Roman" w:hAnsi="Times New Roman"/>
          <w:sz w:val="24"/>
          <w:szCs w:val="24"/>
        </w:rPr>
        <w:t xml:space="preserve"> of the sensors</w:t>
      </w:r>
      <w:r w:rsidR="00CD209C">
        <w:rPr>
          <w:rFonts w:ascii="Times New Roman" w:hAnsi="Times New Roman"/>
          <w:sz w:val="24"/>
          <w:szCs w:val="24"/>
        </w:rPr>
        <w:t>, the outside of the sensors are wrapped in VWR polyethylene construction tape</w:t>
      </w:r>
      <w:r w:rsidR="00FE4960">
        <w:rPr>
          <w:rFonts w:ascii="Times New Roman" w:hAnsi="Times New Roman"/>
          <w:sz w:val="24"/>
          <w:szCs w:val="24"/>
        </w:rPr>
        <w:t xml:space="preserve">. </w:t>
      </w:r>
      <w:r w:rsidR="00482238">
        <w:rPr>
          <w:rFonts w:ascii="Times New Roman" w:hAnsi="Times New Roman"/>
          <w:sz w:val="24"/>
          <w:szCs w:val="24"/>
        </w:rPr>
        <w:t>The solar panel is cleaned of bird dropping using a log scrubber</w:t>
      </w:r>
      <w:r w:rsidR="00FE4960">
        <w:rPr>
          <w:rFonts w:ascii="Times New Roman" w:hAnsi="Times New Roman"/>
          <w:sz w:val="24"/>
          <w:szCs w:val="24"/>
        </w:rPr>
        <w:t xml:space="preserve">. </w:t>
      </w:r>
      <w:r w:rsidR="00482238">
        <w:rPr>
          <w:rFonts w:ascii="Times New Roman" w:hAnsi="Times New Roman"/>
          <w:sz w:val="24"/>
          <w:szCs w:val="24"/>
        </w:rPr>
        <w:t>Since the weather station sensors are not exposed to long periods of salt water, they are cleaned once every 3 months</w:t>
      </w:r>
      <w:r w:rsidR="00FE4960">
        <w:rPr>
          <w:rFonts w:ascii="Times New Roman" w:hAnsi="Times New Roman"/>
          <w:sz w:val="24"/>
          <w:szCs w:val="24"/>
        </w:rPr>
        <w:t xml:space="preserve">. </w:t>
      </w:r>
      <w:r w:rsidR="00CD209C">
        <w:rPr>
          <w:rFonts w:ascii="Times New Roman" w:hAnsi="Times New Roman"/>
          <w:sz w:val="24"/>
          <w:szCs w:val="24"/>
        </w:rPr>
        <w:t xml:space="preserve"> To minimize corrosion, each station has a mounted zinc anode</w:t>
      </w:r>
      <w:r w:rsidR="00FE4960">
        <w:rPr>
          <w:rFonts w:ascii="Times New Roman" w:hAnsi="Times New Roman"/>
          <w:sz w:val="24"/>
          <w:szCs w:val="24"/>
        </w:rPr>
        <w:t xml:space="preserve">. </w:t>
      </w:r>
      <w:r w:rsidR="00CD209C">
        <w:rPr>
          <w:rFonts w:ascii="Times New Roman" w:hAnsi="Times New Roman"/>
          <w:sz w:val="24"/>
          <w:szCs w:val="24"/>
        </w:rPr>
        <w:t>In addition, all of the metal pieces deployed (screws, hose clamps, plate) are stainless steel</w:t>
      </w:r>
      <w:r w:rsidR="00FE4960">
        <w:rPr>
          <w:rFonts w:ascii="Times New Roman" w:hAnsi="Times New Roman"/>
          <w:sz w:val="24"/>
          <w:szCs w:val="24"/>
        </w:rPr>
        <w:t xml:space="preserve">. </w:t>
      </w:r>
      <w:r w:rsidR="00CD209C">
        <w:rPr>
          <w:rFonts w:ascii="Times New Roman" w:hAnsi="Times New Roman"/>
          <w:sz w:val="24"/>
          <w:szCs w:val="24"/>
        </w:rPr>
        <w:t>To protect against weather condition, all of the sensor are secured to the plate and to the fittings</w:t>
      </w:r>
      <w:r w:rsidR="00FE4960">
        <w:rPr>
          <w:rFonts w:ascii="Times New Roman" w:hAnsi="Times New Roman"/>
          <w:sz w:val="24"/>
          <w:szCs w:val="24"/>
        </w:rPr>
        <w:t xml:space="preserve">. </w:t>
      </w:r>
      <w:r w:rsidR="00CD209C">
        <w:rPr>
          <w:rFonts w:ascii="Times New Roman" w:hAnsi="Times New Roman"/>
          <w:sz w:val="24"/>
          <w:szCs w:val="24"/>
        </w:rPr>
        <w:t>All excess cabling is secured close to the system using zip ties</w:t>
      </w:r>
      <w:r w:rsidR="00FE4960">
        <w:rPr>
          <w:rFonts w:ascii="Times New Roman" w:hAnsi="Times New Roman"/>
          <w:sz w:val="24"/>
          <w:szCs w:val="24"/>
        </w:rPr>
        <w:t xml:space="preserve">. </w:t>
      </w:r>
      <w:r w:rsidR="00CD209C">
        <w:rPr>
          <w:rFonts w:ascii="Times New Roman" w:hAnsi="Times New Roman"/>
          <w:sz w:val="24"/>
          <w:szCs w:val="24"/>
        </w:rPr>
        <w:t>At CM1 and CM2, solar panel, battery, and modem are separated for the water quality sensors</w:t>
      </w:r>
      <w:r w:rsidR="00FE4960">
        <w:rPr>
          <w:rFonts w:ascii="Times New Roman" w:hAnsi="Times New Roman"/>
          <w:sz w:val="24"/>
          <w:szCs w:val="24"/>
        </w:rPr>
        <w:t xml:space="preserve">. </w:t>
      </w:r>
      <w:r w:rsidR="00CD209C">
        <w:rPr>
          <w:rFonts w:ascii="Times New Roman" w:hAnsi="Times New Roman"/>
          <w:sz w:val="24"/>
          <w:szCs w:val="24"/>
        </w:rPr>
        <w:t xml:space="preserve"> The connecting power and modem cables are buried into the mud to protect them from the va</w:t>
      </w:r>
      <w:r w:rsidR="008F4ED8">
        <w:rPr>
          <w:rFonts w:ascii="Times New Roman" w:hAnsi="Times New Roman"/>
          <w:sz w:val="24"/>
          <w:szCs w:val="24"/>
        </w:rPr>
        <w:t>riability in the water column</w:t>
      </w:r>
      <w:r w:rsidR="00FE4960">
        <w:rPr>
          <w:rFonts w:ascii="Times New Roman" w:hAnsi="Times New Roman"/>
          <w:sz w:val="24"/>
          <w:szCs w:val="24"/>
        </w:rPr>
        <w:t xml:space="preserve">. </w:t>
      </w:r>
      <w:r w:rsidR="00A81DC5">
        <w:rPr>
          <w:rFonts w:ascii="Times New Roman" w:hAnsi="Times New Roman"/>
          <w:sz w:val="24"/>
          <w:szCs w:val="24"/>
        </w:rPr>
        <w:t>All of the connectors are molded neoprene with gold pated contacts</w:t>
      </w:r>
      <w:r w:rsidR="00FE4960">
        <w:rPr>
          <w:rFonts w:ascii="Times New Roman" w:hAnsi="Times New Roman"/>
          <w:sz w:val="24"/>
          <w:szCs w:val="24"/>
        </w:rPr>
        <w:t xml:space="preserve">. </w:t>
      </w:r>
      <w:r w:rsidR="00A81DC5">
        <w:rPr>
          <w:rFonts w:ascii="Times New Roman" w:hAnsi="Times New Roman"/>
          <w:sz w:val="24"/>
          <w:szCs w:val="24"/>
        </w:rPr>
        <w:t xml:space="preserve">All of the cables are neoprene with </w:t>
      </w:r>
      <w:proofErr w:type="spellStart"/>
      <w:r w:rsidR="00A81DC5">
        <w:rPr>
          <w:rFonts w:ascii="Times New Roman" w:hAnsi="Times New Roman"/>
          <w:sz w:val="24"/>
          <w:szCs w:val="24"/>
        </w:rPr>
        <w:t>delrin</w:t>
      </w:r>
      <w:proofErr w:type="spellEnd"/>
      <w:r w:rsidR="00A81DC5">
        <w:rPr>
          <w:rFonts w:ascii="Times New Roman" w:hAnsi="Times New Roman"/>
          <w:sz w:val="24"/>
          <w:szCs w:val="24"/>
        </w:rPr>
        <w:t xml:space="preserve"> locking sleeves</w:t>
      </w:r>
      <w:r w:rsidR="00FE4960">
        <w:rPr>
          <w:rFonts w:ascii="Times New Roman" w:hAnsi="Times New Roman"/>
          <w:sz w:val="24"/>
          <w:szCs w:val="24"/>
        </w:rPr>
        <w:t xml:space="preserve">. </w:t>
      </w:r>
      <w:r w:rsidR="00A81DC5">
        <w:rPr>
          <w:rFonts w:ascii="Times New Roman" w:hAnsi="Times New Roman"/>
          <w:sz w:val="24"/>
          <w:szCs w:val="24"/>
        </w:rPr>
        <w:t xml:space="preserve"> All cables and connectors are inspected each cleaning to ensure they are intact and monitor effects of connector corrosion</w:t>
      </w:r>
      <w:r w:rsidR="00FE4960">
        <w:rPr>
          <w:rFonts w:ascii="Times New Roman" w:hAnsi="Times New Roman"/>
          <w:sz w:val="24"/>
          <w:szCs w:val="24"/>
        </w:rPr>
        <w:t xml:space="preserve">. </w:t>
      </w:r>
      <w:r w:rsidR="00A81DC5">
        <w:rPr>
          <w:rFonts w:ascii="Times New Roman" w:hAnsi="Times New Roman"/>
          <w:sz w:val="24"/>
          <w:szCs w:val="24"/>
        </w:rPr>
        <w:t xml:space="preserve"> Unexpected </w:t>
      </w:r>
      <w:r w:rsidR="00102DBA">
        <w:rPr>
          <w:rFonts w:ascii="Times New Roman" w:hAnsi="Times New Roman"/>
          <w:sz w:val="24"/>
          <w:szCs w:val="24"/>
        </w:rPr>
        <w:t>obstacles</w:t>
      </w:r>
      <w:r w:rsidR="00A81DC5">
        <w:rPr>
          <w:rFonts w:ascii="Times New Roman" w:hAnsi="Times New Roman"/>
          <w:sz w:val="24"/>
          <w:szCs w:val="24"/>
        </w:rPr>
        <w:t xml:space="preserve"> are difficult to minimize against</w:t>
      </w:r>
      <w:r w:rsidR="00FE4960">
        <w:rPr>
          <w:rFonts w:ascii="Times New Roman" w:hAnsi="Times New Roman"/>
          <w:sz w:val="24"/>
          <w:szCs w:val="24"/>
        </w:rPr>
        <w:t xml:space="preserve">. </w:t>
      </w:r>
      <w:r w:rsidR="00A81DC5">
        <w:rPr>
          <w:rFonts w:ascii="Times New Roman" w:hAnsi="Times New Roman"/>
          <w:sz w:val="24"/>
          <w:szCs w:val="24"/>
        </w:rPr>
        <w:t xml:space="preserve">An extra set of each supply </w:t>
      </w:r>
      <w:r w:rsidR="00102DBA">
        <w:rPr>
          <w:rFonts w:ascii="Times New Roman" w:hAnsi="Times New Roman"/>
          <w:sz w:val="24"/>
          <w:szCs w:val="24"/>
        </w:rPr>
        <w:t>is</w:t>
      </w:r>
      <w:r w:rsidR="00A81DC5">
        <w:rPr>
          <w:rFonts w:ascii="Times New Roman" w:hAnsi="Times New Roman"/>
          <w:sz w:val="24"/>
          <w:szCs w:val="24"/>
        </w:rPr>
        <w:t xml:space="preserve"> </w:t>
      </w:r>
      <w:r w:rsidR="00102DBA">
        <w:rPr>
          <w:rFonts w:ascii="Times New Roman" w:hAnsi="Times New Roman"/>
          <w:sz w:val="24"/>
          <w:szCs w:val="24"/>
        </w:rPr>
        <w:t>maintained</w:t>
      </w:r>
      <w:r w:rsidR="00A81DC5">
        <w:rPr>
          <w:rFonts w:ascii="Times New Roman" w:hAnsi="Times New Roman"/>
          <w:sz w:val="24"/>
          <w:szCs w:val="24"/>
        </w:rPr>
        <w:t xml:space="preserve"> </w:t>
      </w:r>
      <w:r w:rsidR="00102DBA">
        <w:rPr>
          <w:rFonts w:ascii="Times New Roman" w:hAnsi="Times New Roman"/>
          <w:sz w:val="24"/>
          <w:szCs w:val="24"/>
        </w:rPr>
        <w:t>i</w:t>
      </w:r>
      <w:r w:rsidR="00A81DC5">
        <w:rPr>
          <w:rFonts w:ascii="Times New Roman" w:hAnsi="Times New Roman"/>
          <w:sz w:val="24"/>
          <w:szCs w:val="24"/>
        </w:rPr>
        <w:t>n stock at Cal Poly</w:t>
      </w:r>
      <w:r w:rsidR="00102DBA">
        <w:rPr>
          <w:rFonts w:ascii="Times New Roman" w:hAnsi="Times New Roman"/>
          <w:sz w:val="24"/>
          <w:szCs w:val="24"/>
        </w:rPr>
        <w:t xml:space="preserve"> to quickly repair unforeseen repairs</w:t>
      </w:r>
      <w:r w:rsidR="00FE4960">
        <w:rPr>
          <w:rFonts w:ascii="Times New Roman" w:hAnsi="Times New Roman"/>
          <w:sz w:val="24"/>
          <w:szCs w:val="24"/>
        </w:rPr>
        <w:t xml:space="preserve">. </w:t>
      </w:r>
    </w:p>
    <w:p w:rsidR="00245460" w:rsidRPr="00C6135E" w:rsidRDefault="004D6E5F" w:rsidP="00482238">
      <w:pPr>
        <w:pStyle w:val="NoSpacing"/>
        <w:spacing w:line="360" w:lineRule="auto"/>
        <w:rPr>
          <w:rFonts w:ascii="Times New Roman" w:hAnsi="Times New Roman"/>
          <w:b/>
          <w:sz w:val="24"/>
          <w:szCs w:val="24"/>
        </w:rPr>
      </w:pPr>
      <w:r w:rsidRPr="004D6E5F">
        <w:rPr>
          <w:rFonts w:ascii="Times New Roman" w:hAnsi="Times New Roman"/>
          <w:b/>
          <w:sz w:val="24"/>
          <w:szCs w:val="24"/>
        </w:rPr>
        <w:t>Instrument/ Equipment Calibration and Frequency</w:t>
      </w:r>
    </w:p>
    <w:p w:rsidR="004D6E5F" w:rsidRDefault="004D6E5F" w:rsidP="00482238">
      <w:pPr>
        <w:pStyle w:val="NoSpacing"/>
        <w:spacing w:line="360" w:lineRule="auto"/>
        <w:rPr>
          <w:rFonts w:ascii="Times New Roman" w:hAnsi="Times New Roman"/>
          <w:sz w:val="24"/>
          <w:szCs w:val="24"/>
        </w:rPr>
      </w:pPr>
      <w:r>
        <w:rPr>
          <w:rFonts w:ascii="Times New Roman" w:hAnsi="Times New Roman"/>
          <w:sz w:val="24"/>
          <w:szCs w:val="24"/>
        </w:rPr>
        <w:tab/>
        <w:t>This section describes instrument calibration</w:t>
      </w:r>
      <w:r w:rsidR="00FE4960">
        <w:rPr>
          <w:rFonts w:ascii="Times New Roman" w:hAnsi="Times New Roman"/>
          <w:sz w:val="24"/>
          <w:szCs w:val="24"/>
        </w:rPr>
        <w:t xml:space="preserve">. </w:t>
      </w:r>
    </w:p>
    <w:p w:rsidR="004D6E5F" w:rsidRPr="00C6135E" w:rsidRDefault="00102DBA" w:rsidP="00482238">
      <w:pPr>
        <w:pStyle w:val="NoSpacing"/>
        <w:spacing w:line="360" w:lineRule="auto"/>
        <w:rPr>
          <w:rFonts w:ascii="Times New Roman" w:hAnsi="Times New Roman"/>
          <w:i/>
          <w:sz w:val="24"/>
          <w:szCs w:val="24"/>
        </w:rPr>
      </w:pPr>
      <w:r w:rsidRPr="00102DBA">
        <w:rPr>
          <w:rFonts w:ascii="Times New Roman" w:hAnsi="Times New Roman"/>
          <w:i/>
          <w:sz w:val="24"/>
          <w:szCs w:val="24"/>
        </w:rPr>
        <w:t>Calibration</w:t>
      </w:r>
    </w:p>
    <w:p w:rsidR="000662FA" w:rsidRDefault="00102DBA" w:rsidP="00482238">
      <w:pPr>
        <w:spacing w:line="360" w:lineRule="auto"/>
        <w:rPr>
          <w:rFonts w:ascii="Times New Roman" w:hAnsi="Times New Roman"/>
          <w:sz w:val="24"/>
          <w:szCs w:val="24"/>
        </w:rPr>
      </w:pPr>
      <w:r>
        <w:rPr>
          <w:rFonts w:ascii="Times New Roman" w:hAnsi="Times New Roman" w:cs="Times New Roman"/>
          <w:sz w:val="24"/>
          <w:szCs w:val="24"/>
        </w:rPr>
        <w:tab/>
      </w:r>
      <w:r>
        <w:rPr>
          <w:rFonts w:ascii="Times New Roman" w:hAnsi="Times New Roman"/>
          <w:sz w:val="24"/>
          <w:szCs w:val="24"/>
        </w:rPr>
        <w:t>The while the sensors deployed at the water quality stations are extremely hardy, they are not indestructible</w:t>
      </w:r>
      <w:r w:rsidR="00FE4960">
        <w:rPr>
          <w:rFonts w:ascii="Times New Roman" w:hAnsi="Times New Roman"/>
          <w:sz w:val="24"/>
          <w:szCs w:val="24"/>
        </w:rPr>
        <w:t xml:space="preserve">. </w:t>
      </w:r>
      <w:r>
        <w:rPr>
          <w:rFonts w:ascii="Times New Roman" w:hAnsi="Times New Roman"/>
          <w:sz w:val="24"/>
          <w:szCs w:val="24"/>
        </w:rPr>
        <w:t xml:space="preserve">Each year, during the dry summer months, </w:t>
      </w:r>
      <w:r w:rsidRPr="00037A30">
        <w:rPr>
          <w:rFonts w:ascii="Times New Roman" w:hAnsi="Times New Roman"/>
          <w:sz w:val="24"/>
          <w:szCs w:val="24"/>
        </w:rPr>
        <w:t>the stations are completely overhauled about once a year</w:t>
      </w:r>
      <w:r>
        <w:rPr>
          <w:rFonts w:ascii="Times New Roman" w:hAnsi="Times New Roman"/>
          <w:sz w:val="24"/>
          <w:szCs w:val="24"/>
        </w:rPr>
        <w:t>;</w:t>
      </w:r>
      <w:r w:rsidRPr="00037A30">
        <w:rPr>
          <w:rFonts w:ascii="Times New Roman" w:hAnsi="Times New Roman"/>
          <w:sz w:val="24"/>
          <w:szCs w:val="24"/>
        </w:rPr>
        <w:t xml:space="preserve"> the sensors are sent back to their respective companies for operational checks and calibrations</w:t>
      </w:r>
      <w:r w:rsidR="00FE4960">
        <w:rPr>
          <w:rFonts w:ascii="Times New Roman" w:hAnsi="Times New Roman"/>
          <w:sz w:val="24"/>
          <w:szCs w:val="24"/>
        </w:rPr>
        <w:t xml:space="preserve">. </w:t>
      </w:r>
      <w:r>
        <w:rPr>
          <w:rFonts w:ascii="Times New Roman" w:hAnsi="Times New Roman"/>
          <w:sz w:val="24"/>
          <w:szCs w:val="24"/>
        </w:rPr>
        <w:t>The STOR-X does not undergo calibrations, but it does have firmware upgrades</w:t>
      </w:r>
      <w:r w:rsidR="00FE4960">
        <w:rPr>
          <w:rFonts w:ascii="Times New Roman" w:hAnsi="Times New Roman"/>
          <w:sz w:val="24"/>
          <w:szCs w:val="24"/>
        </w:rPr>
        <w:t xml:space="preserve">. </w:t>
      </w:r>
      <w:r>
        <w:rPr>
          <w:rFonts w:ascii="Times New Roman" w:hAnsi="Times New Roman"/>
          <w:sz w:val="24"/>
          <w:szCs w:val="24"/>
        </w:rPr>
        <w:t>Unless there is electrical problem with the STOR-X, firmware upgrades and internal battery changes are conducted at Cal Poly</w:t>
      </w:r>
      <w:r w:rsidR="00FE4960">
        <w:rPr>
          <w:rFonts w:ascii="Times New Roman" w:hAnsi="Times New Roman"/>
          <w:sz w:val="24"/>
          <w:szCs w:val="24"/>
        </w:rPr>
        <w:t xml:space="preserve">. </w:t>
      </w:r>
      <w:r>
        <w:rPr>
          <w:rFonts w:ascii="Times New Roman" w:hAnsi="Times New Roman"/>
          <w:sz w:val="24"/>
          <w:szCs w:val="24"/>
        </w:rPr>
        <w:t xml:space="preserve"> The ISUS-X is also recalibrated at Cal Poly following the protocols in “</w:t>
      </w:r>
      <w:proofErr w:type="spellStart"/>
      <w:r w:rsidRPr="00102DBA">
        <w:rPr>
          <w:rFonts w:ascii="Times New Roman" w:hAnsi="Times New Roman"/>
          <w:sz w:val="24"/>
          <w:szCs w:val="24"/>
        </w:rPr>
        <w:t>SLOSEA_Notes_on_ISUS_Calibration</w:t>
      </w:r>
      <w:r w:rsidR="00FE4960">
        <w:rPr>
          <w:rFonts w:ascii="Times New Roman" w:hAnsi="Times New Roman"/>
          <w:sz w:val="24"/>
          <w:szCs w:val="24"/>
        </w:rPr>
        <w:t>.</w:t>
      </w:r>
      <w:r w:rsidRPr="00102DBA">
        <w:rPr>
          <w:rFonts w:ascii="Times New Roman" w:hAnsi="Times New Roman"/>
          <w:sz w:val="24"/>
          <w:szCs w:val="24"/>
        </w:rPr>
        <w:t>pdf</w:t>
      </w:r>
      <w:proofErr w:type="spellEnd"/>
      <w:r>
        <w:rPr>
          <w:rFonts w:ascii="Times New Roman" w:hAnsi="Times New Roman"/>
          <w:sz w:val="24"/>
          <w:szCs w:val="24"/>
        </w:rPr>
        <w:t>”</w:t>
      </w:r>
      <w:r w:rsidR="00FE4960">
        <w:rPr>
          <w:rFonts w:ascii="Times New Roman" w:hAnsi="Times New Roman"/>
          <w:sz w:val="24"/>
          <w:szCs w:val="24"/>
        </w:rPr>
        <w:t xml:space="preserve">. </w:t>
      </w:r>
      <w:r w:rsidR="00482238">
        <w:rPr>
          <w:rFonts w:ascii="Times New Roman" w:hAnsi="Times New Roman"/>
          <w:sz w:val="24"/>
          <w:szCs w:val="24"/>
        </w:rPr>
        <w:t>ISUS calibration typically occurs once a year, but if the nitrate values have an unrealistic increase or decrease in values the instrument will be recalibrated</w:t>
      </w:r>
      <w:r w:rsidR="00FE4960">
        <w:rPr>
          <w:rFonts w:ascii="Times New Roman" w:hAnsi="Times New Roman"/>
          <w:sz w:val="24"/>
          <w:szCs w:val="24"/>
        </w:rPr>
        <w:t xml:space="preserve">. </w:t>
      </w:r>
      <w:r>
        <w:rPr>
          <w:rFonts w:ascii="Times New Roman" w:hAnsi="Times New Roman"/>
          <w:sz w:val="24"/>
          <w:szCs w:val="24"/>
        </w:rPr>
        <w:t xml:space="preserve">The Oxygen </w:t>
      </w:r>
      <w:proofErr w:type="spellStart"/>
      <w:r>
        <w:rPr>
          <w:rFonts w:ascii="Times New Roman" w:hAnsi="Times New Roman"/>
          <w:sz w:val="24"/>
          <w:szCs w:val="24"/>
        </w:rPr>
        <w:t>Optode</w:t>
      </w:r>
      <w:proofErr w:type="spellEnd"/>
      <w:r>
        <w:rPr>
          <w:rFonts w:ascii="Times New Roman" w:hAnsi="Times New Roman"/>
          <w:sz w:val="24"/>
          <w:szCs w:val="24"/>
        </w:rPr>
        <w:t xml:space="preserve">, Eco-FLNTUS, Seabird CTD, and </w:t>
      </w:r>
      <w:r w:rsidR="00482238">
        <w:rPr>
          <w:rFonts w:ascii="Times New Roman" w:hAnsi="Times New Roman"/>
          <w:sz w:val="24"/>
          <w:szCs w:val="24"/>
        </w:rPr>
        <w:t>Nortek</w:t>
      </w:r>
      <w:r>
        <w:rPr>
          <w:rFonts w:ascii="Times New Roman" w:hAnsi="Times New Roman"/>
          <w:sz w:val="24"/>
          <w:szCs w:val="24"/>
        </w:rPr>
        <w:t xml:space="preserve"> AD/CP are returned to respective companies for calibration services</w:t>
      </w:r>
      <w:r w:rsidR="00FE4960">
        <w:rPr>
          <w:rFonts w:ascii="Times New Roman" w:hAnsi="Times New Roman"/>
          <w:sz w:val="24"/>
          <w:szCs w:val="24"/>
        </w:rPr>
        <w:t xml:space="preserve">. </w:t>
      </w:r>
      <w:r>
        <w:rPr>
          <w:rFonts w:ascii="Times New Roman" w:hAnsi="Times New Roman"/>
          <w:sz w:val="24"/>
          <w:szCs w:val="24"/>
        </w:rPr>
        <w:t>All repairs for these sensors are also conducted at their respective companies</w:t>
      </w:r>
      <w:r w:rsidR="00FE4960">
        <w:rPr>
          <w:rFonts w:ascii="Times New Roman" w:hAnsi="Times New Roman"/>
          <w:sz w:val="24"/>
          <w:szCs w:val="24"/>
        </w:rPr>
        <w:t xml:space="preserve">. </w:t>
      </w:r>
      <w:r>
        <w:rPr>
          <w:rFonts w:ascii="Times New Roman" w:hAnsi="Times New Roman"/>
          <w:sz w:val="24"/>
          <w:szCs w:val="24"/>
        </w:rPr>
        <w:t xml:space="preserve"> </w:t>
      </w:r>
      <w:r w:rsidR="00482238">
        <w:rPr>
          <w:rFonts w:ascii="Times New Roman" w:hAnsi="Times New Roman"/>
          <w:sz w:val="24"/>
          <w:szCs w:val="24"/>
        </w:rPr>
        <w:t>If a sensor breaks during the year outside of the annual overhaul, the sensor is quickly shipped back to the company</w:t>
      </w:r>
      <w:r w:rsidR="00FE4960">
        <w:rPr>
          <w:rFonts w:ascii="Times New Roman" w:hAnsi="Times New Roman"/>
          <w:sz w:val="24"/>
          <w:szCs w:val="24"/>
        </w:rPr>
        <w:t xml:space="preserve">. </w:t>
      </w:r>
    </w:p>
    <w:p w:rsidR="00AA36FE" w:rsidRDefault="00AA36FE" w:rsidP="00482238">
      <w:pPr>
        <w:spacing w:line="360" w:lineRule="auto"/>
        <w:rPr>
          <w:rFonts w:ascii="Times New Roman" w:hAnsi="Times New Roman"/>
          <w:sz w:val="24"/>
          <w:szCs w:val="24"/>
        </w:rPr>
      </w:pPr>
    </w:p>
    <w:p w:rsidR="00AA36FE" w:rsidRDefault="00AA36FE" w:rsidP="00482238">
      <w:pPr>
        <w:spacing w:line="360" w:lineRule="auto"/>
        <w:rPr>
          <w:rFonts w:ascii="Times New Roman" w:hAnsi="Times New Roman"/>
          <w:sz w:val="24"/>
          <w:szCs w:val="24"/>
        </w:rPr>
      </w:pPr>
    </w:p>
    <w:p w:rsidR="00AA36FE" w:rsidRDefault="00AA36FE" w:rsidP="00482238">
      <w:pPr>
        <w:spacing w:line="360" w:lineRule="auto"/>
        <w:rPr>
          <w:rFonts w:ascii="Times New Roman" w:hAnsi="Times New Roman"/>
          <w:sz w:val="24"/>
          <w:szCs w:val="24"/>
        </w:rPr>
      </w:pPr>
    </w:p>
    <w:p w:rsidR="00AA36FE" w:rsidRDefault="00AA36FE" w:rsidP="00482238">
      <w:pPr>
        <w:spacing w:line="360" w:lineRule="auto"/>
        <w:rPr>
          <w:rFonts w:ascii="Times New Roman" w:hAnsi="Times New Roman"/>
          <w:sz w:val="24"/>
          <w:szCs w:val="24"/>
        </w:rPr>
      </w:pPr>
    </w:p>
    <w:p w:rsidR="00AA36FE" w:rsidRDefault="00074928" w:rsidP="00482238">
      <w:pPr>
        <w:spacing w:line="360" w:lineRule="auto"/>
        <w:rPr>
          <w:rFonts w:ascii="Times New Roman" w:hAnsi="Times New Roman"/>
          <w:b/>
          <w:sz w:val="24"/>
          <w:szCs w:val="24"/>
        </w:rPr>
      </w:pPr>
      <w:r>
        <w:rPr>
          <w:rFonts w:ascii="Times New Roman" w:hAnsi="Times New Roman"/>
          <w:b/>
          <w:sz w:val="24"/>
          <w:szCs w:val="24"/>
        </w:rPr>
        <w:t>W</w:t>
      </w:r>
      <w:r w:rsidR="00AA36FE">
        <w:rPr>
          <w:rFonts w:ascii="Times New Roman" w:hAnsi="Times New Roman"/>
          <w:b/>
          <w:sz w:val="24"/>
          <w:szCs w:val="24"/>
        </w:rPr>
        <w:t xml:space="preserve">orks Cited </w:t>
      </w:r>
    </w:p>
    <w:p w:rsidR="0051420A" w:rsidRPr="00A27475" w:rsidRDefault="0051420A" w:rsidP="0051420A">
      <w:pPr>
        <w:pStyle w:val="Bibliography"/>
        <w:rPr>
          <w:rFonts w:ascii="Times New Roman" w:hAnsi="Times New Roman"/>
          <w:noProof/>
          <w:sz w:val="24"/>
          <w:szCs w:val="24"/>
        </w:rPr>
      </w:pPr>
      <w:r w:rsidRPr="00A27475">
        <w:rPr>
          <w:rFonts w:ascii="Times New Roman" w:hAnsi="Times New Roman"/>
          <w:noProof/>
          <w:sz w:val="24"/>
          <w:szCs w:val="24"/>
        </w:rPr>
        <w:t>Caffery,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M</w:t>
      </w:r>
      <w:r w:rsidR="00FE4960">
        <w:rPr>
          <w:rFonts w:ascii="Times New Roman" w:hAnsi="Times New Roman"/>
          <w:noProof/>
          <w:sz w:val="24"/>
          <w:szCs w:val="24"/>
        </w:rPr>
        <w:t xml:space="preserve">. </w:t>
      </w:r>
      <w:r w:rsidRPr="00A27475">
        <w:rPr>
          <w:rFonts w:ascii="Times New Roman" w:hAnsi="Times New Roman"/>
          <w:noProof/>
          <w:sz w:val="24"/>
          <w:szCs w:val="24"/>
        </w:rPr>
        <w:t>, N</w:t>
      </w:r>
      <w:r w:rsidR="00FE4960">
        <w:rPr>
          <w:rFonts w:ascii="Times New Roman" w:hAnsi="Times New Roman"/>
          <w:noProof/>
          <w:sz w:val="24"/>
          <w:szCs w:val="24"/>
        </w:rPr>
        <w:t xml:space="preserve">. </w:t>
      </w:r>
      <w:r w:rsidR="003E745D" w:rsidRPr="00A27475">
        <w:rPr>
          <w:rFonts w:ascii="Times New Roman" w:hAnsi="Times New Roman"/>
          <w:noProof/>
          <w:sz w:val="24"/>
          <w:szCs w:val="24"/>
        </w:rPr>
        <w:t xml:space="preserve"> Harrington, and B</w:t>
      </w:r>
      <w:r w:rsidR="00FE4960">
        <w:rPr>
          <w:rFonts w:ascii="Times New Roman" w:hAnsi="Times New Roman"/>
          <w:noProof/>
          <w:sz w:val="24"/>
          <w:szCs w:val="24"/>
        </w:rPr>
        <w:t xml:space="preserve">. </w:t>
      </w:r>
      <w:r w:rsidR="003E745D" w:rsidRPr="00A27475">
        <w:rPr>
          <w:rFonts w:ascii="Times New Roman" w:hAnsi="Times New Roman"/>
          <w:noProof/>
          <w:sz w:val="24"/>
          <w:szCs w:val="24"/>
        </w:rPr>
        <w:t xml:space="preserve"> Ward</w:t>
      </w:r>
      <w:r w:rsidR="00FE4960">
        <w:rPr>
          <w:rFonts w:ascii="Times New Roman" w:hAnsi="Times New Roman"/>
          <w:noProof/>
          <w:sz w:val="24"/>
          <w:szCs w:val="24"/>
        </w:rPr>
        <w:t xml:space="preserve">. </w:t>
      </w:r>
      <w:r w:rsidR="003E745D" w:rsidRPr="00A27475">
        <w:rPr>
          <w:rFonts w:ascii="Times New Roman" w:hAnsi="Times New Roman"/>
          <w:noProof/>
          <w:sz w:val="24"/>
          <w:szCs w:val="24"/>
        </w:rPr>
        <w:t xml:space="preserve"> 2002 </w:t>
      </w:r>
      <w:r w:rsidRPr="00A27475">
        <w:rPr>
          <w:rFonts w:ascii="Times New Roman" w:hAnsi="Times New Roman"/>
          <w:noProof/>
          <w:sz w:val="24"/>
          <w:szCs w:val="24"/>
        </w:rPr>
        <w:t>Biogeochemical processes in a small California estuary</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1</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Benthic fluxes and pore water constituents reflect high nutrient freshwater i</w:t>
      </w:r>
      <w:r w:rsidR="003E745D" w:rsidRPr="00A27475">
        <w:rPr>
          <w:rFonts w:ascii="Times New Roman" w:hAnsi="Times New Roman"/>
          <w:noProof/>
          <w:sz w:val="24"/>
          <w:szCs w:val="24"/>
        </w:rPr>
        <w:t>nputs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Cs/>
          <w:noProof/>
          <w:sz w:val="24"/>
          <w:szCs w:val="24"/>
        </w:rPr>
        <w:t>Marine Ecology Progress Series</w:t>
      </w:r>
      <w:r w:rsidR="003E745D" w:rsidRPr="00A27475">
        <w:rPr>
          <w:rFonts w:ascii="Times New Roman" w:hAnsi="Times New Roman"/>
          <w:noProof/>
          <w:sz w:val="24"/>
          <w:szCs w:val="24"/>
        </w:rPr>
        <w:t xml:space="preserve"> 223</w:t>
      </w:r>
      <w:r w:rsidRPr="00A27475">
        <w:rPr>
          <w:rFonts w:ascii="Times New Roman" w:hAnsi="Times New Roman"/>
          <w:noProof/>
          <w:sz w:val="24"/>
          <w:szCs w:val="24"/>
        </w:rPr>
        <w:t>: 39-53</w:t>
      </w:r>
      <w:r w:rsidR="00FE4960">
        <w:rPr>
          <w:rFonts w:ascii="Times New Roman" w:hAnsi="Times New Roman"/>
          <w:noProof/>
          <w:sz w:val="24"/>
          <w:szCs w:val="24"/>
        </w:rPr>
        <w:t xml:space="preserve">. </w:t>
      </w:r>
    </w:p>
    <w:p w:rsidR="003E745D" w:rsidRPr="00A27475" w:rsidRDefault="003E745D" w:rsidP="00A27475">
      <w:pPr>
        <w:autoSpaceDE w:val="0"/>
        <w:autoSpaceDN w:val="0"/>
        <w:adjustRightInd w:val="0"/>
        <w:spacing w:after="0" w:line="240" w:lineRule="auto"/>
        <w:rPr>
          <w:rFonts w:ascii="Times New Roman" w:hAnsi="Times New Roman" w:cs="Times New Roman"/>
          <w:noProof/>
          <w:sz w:val="24"/>
          <w:szCs w:val="24"/>
        </w:rPr>
      </w:pPr>
      <w:r w:rsidRPr="00A27475">
        <w:rPr>
          <w:rFonts w:ascii="Times New Roman" w:hAnsi="Times New Roman" w:cs="Times New Roman"/>
          <w:noProof/>
          <w:sz w:val="24"/>
          <w:szCs w:val="24"/>
        </w:rPr>
        <w:t>Emmett, R</w:t>
      </w:r>
      <w:r w:rsidR="00A27475" w:rsidRPr="00A27475">
        <w:rPr>
          <w:rFonts w:ascii="Times New Roman" w:hAnsi="Times New Roman" w:cs="Times New Roman"/>
          <w:noProof/>
          <w:sz w:val="24"/>
          <w:szCs w:val="24"/>
        </w:rPr>
        <w:t>,</w:t>
      </w:r>
      <w:r w:rsidR="00A27475" w:rsidRPr="00A27475">
        <w:rPr>
          <w:rFonts w:ascii="Times New Roman" w:hAnsi="Times New Roman" w:cs="Times New Roman"/>
          <w:sz w:val="24"/>
          <w:szCs w:val="24"/>
        </w:rPr>
        <w:t xml:space="preserve"> R</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w:t>
      </w:r>
      <w:proofErr w:type="spellStart"/>
      <w:r w:rsidR="00A27475" w:rsidRPr="00A27475">
        <w:rPr>
          <w:rFonts w:ascii="Times New Roman" w:hAnsi="Times New Roman" w:cs="Times New Roman"/>
          <w:sz w:val="24"/>
          <w:szCs w:val="24"/>
        </w:rPr>
        <w:t>Llanso</w:t>
      </w:r>
      <w:proofErr w:type="spellEnd"/>
      <w:r w:rsidR="00A27475" w:rsidRPr="00A27475">
        <w:rPr>
          <w:rFonts w:ascii="Times New Roman" w:hAnsi="Times New Roman" w:cs="Times New Roman"/>
          <w:sz w:val="24"/>
          <w:szCs w:val="24"/>
        </w:rPr>
        <w:t>, J</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Newton, R</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Thom, M</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w:t>
      </w:r>
      <w:proofErr w:type="spellStart"/>
      <w:r w:rsidR="00A27475" w:rsidRPr="00A27475">
        <w:rPr>
          <w:rFonts w:ascii="Times New Roman" w:hAnsi="Times New Roman" w:cs="Times New Roman"/>
          <w:sz w:val="24"/>
          <w:szCs w:val="24"/>
        </w:rPr>
        <w:t>Hornberger</w:t>
      </w:r>
      <w:proofErr w:type="spellEnd"/>
      <w:r w:rsidR="00A27475" w:rsidRPr="00A27475">
        <w:rPr>
          <w:rFonts w:ascii="Times New Roman" w:hAnsi="Times New Roman" w:cs="Times New Roman"/>
          <w:sz w:val="24"/>
          <w:szCs w:val="24"/>
        </w:rPr>
        <w:t>, C</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Morgan, C</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w:t>
      </w:r>
      <w:proofErr w:type="spellStart"/>
      <w:r w:rsidR="00FE4960" w:rsidRPr="00A27475">
        <w:rPr>
          <w:rFonts w:ascii="Times New Roman" w:hAnsi="Times New Roman" w:cs="Times New Roman"/>
          <w:sz w:val="24"/>
          <w:szCs w:val="24"/>
        </w:rPr>
        <w:t>Levings</w:t>
      </w:r>
      <w:proofErr w:type="spellEnd"/>
      <w:r w:rsidR="00FE4960" w:rsidRPr="00A27475">
        <w:rPr>
          <w:rFonts w:ascii="Times New Roman" w:hAnsi="Times New Roman" w:cs="Times New Roman"/>
          <w:sz w:val="24"/>
          <w:szCs w:val="24"/>
        </w:rPr>
        <w:t>, A</w:t>
      </w:r>
      <w:r w:rsidR="00FE4960">
        <w:rPr>
          <w:rFonts w:ascii="Times New Roman" w:hAnsi="Times New Roman" w:cs="Times New Roman"/>
          <w:sz w:val="24"/>
          <w:szCs w:val="24"/>
        </w:rPr>
        <w:t>.</w:t>
      </w:r>
      <w:r w:rsidR="00FE4960" w:rsidRPr="00A27475">
        <w:rPr>
          <w:rFonts w:ascii="Times New Roman" w:hAnsi="Times New Roman" w:cs="Times New Roman"/>
          <w:sz w:val="24"/>
          <w:szCs w:val="24"/>
        </w:rPr>
        <w:t xml:space="preserve"> </w:t>
      </w:r>
      <w:r w:rsidR="00A27475" w:rsidRPr="00A27475">
        <w:rPr>
          <w:rFonts w:ascii="Times New Roman" w:hAnsi="Times New Roman" w:cs="Times New Roman"/>
          <w:sz w:val="24"/>
          <w:szCs w:val="24"/>
        </w:rPr>
        <w:t>Copping, and P</w:t>
      </w:r>
      <w:r w:rsidR="00FE4960">
        <w:rPr>
          <w:rFonts w:ascii="Times New Roman" w:hAnsi="Times New Roman" w:cs="Times New Roman"/>
          <w:sz w:val="24"/>
          <w:szCs w:val="24"/>
        </w:rPr>
        <w:t xml:space="preserve">. </w:t>
      </w:r>
      <w:r w:rsidR="00A27475" w:rsidRPr="00A27475">
        <w:rPr>
          <w:rFonts w:ascii="Times New Roman" w:hAnsi="Times New Roman" w:cs="Times New Roman"/>
          <w:sz w:val="24"/>
          <w:szCs w:val="24"/>
        </w:rPr>
        <w:t xml:space="preserve"> Fishman</w:t>
      </w:r>
      <w:r w:rsidR="00FE4960">
        <w:rPr>
          <w:rFonts w:ascii="Times New Roman" w:hAnsi="Times New Roman" w:cs="Times New Roman"/>
          <w:noProof/>
          <w:sz w:val="24"/>
          <w:szCs w:val="24"/>
        </w:rPr>
        <w:t xml:space="preserve">. </w:t>
      </w:r>
      <w:r w:rsidR="00A27475" w:rsidRPr="00A27475">
        <w:rPr>
          <w:rFonts w:ascii="Times New Roman" w:hAnsi="Times New Roman" w:cs="Times New Roman"/>
          <w:noProof/>
          <w:sz w:val="24"/>
          <w:szCs w:val="24"/>
        </w:rPr>
        <w:t xml:space="preserve"> 2000</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Geographic signatures of North American West Coast estuaries</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w:t>
      </w:r>
      <w:r w:rsidRPr="00A27475">
        <w:rPr>
          <w:rFonts w:ascii="Times New Roman" w:hAnsi="Times New Roman" w:cs="Times New Roman"/>
          <w:iCs/>
          <w:noProof/>
          <w:sz w:val="24"/>
          <w:szCs w:val="24"/>
        </w:rPr>
        <w:t>Estuaries</w:t>
      </w:r>
      <w:r w:rsidRPr="00A27475">
        <w:rPr>
          <w:rFonts w:ascii="Times New Roman" w:hAnsi="Times New Roman" w:cs="Times New Roman"/>
          <w:noProof/>
          <w:sz w:val="24"/>
          <w:szCs w:val="24"/>
        </w:rPr>
        <w:t xml:space="preserve"> 23: 765-792</w:t>
      </w:r>
      <w:r w:rsidR="00FE4960">
        <w:rPr>
          <w:rFonts w:ascii="Times New Roman" w:hAnsi="Times New Roman" w:cs="Times New Roman"/>
          <w:noProof/>
          <w:sz w:val="24"/>
          <w:szCs w:val="24"/>
        </w:rPr>
        <w:t xml:space="preserve">. </w:t>
      </w:r>
    </w:p>
    <w:p w:rsidR="00A27475" w:rsidRPr="00A27475" w:rsidRDefault="00A27475" w:rsidP="00A27475">
      <w:pPr>
        <w:autoSpaceDE w:val="0"/>
        <w:autoSpaceDN w:val="0"/>
        <w:adjustRightInd w:val="0"/>
        <w:spacing w:after="0" w:line="240" w:lineRule="auto"/>
        <w:rPr>
          <w:rFonts w:ascii="Times New Roman" w:hAnsi="Times New Roman" w:cs="Times New Roman"/>
          <w:noProof/>
          <w:sz w:val="24"/>
          <w:szCs w:val="24"/>
        </w:rPr>
      </w:pPr>
    </w:p>
    <w:p w:rsidR="0051420A" w:rsidRPr="00A27475" w:rsidRDefault="00A27475" w:rsidP="0051420A">
      <w:pPr>
        <w:pStyle w:val="Bibliography"/>
        <w:rPr>
          <w:rFonts w:ascii="Times New Roman" w:hAnsi="Times New Roman"/>
          <w:noProof/>
          <w:sz w:val="24"/>
          <w:szCs w:val="24"/>
        </w:rPr>
      </w:pPr>
      <w:r w:rsidRPr="00A27475">
        <w:rPr>
          <w:rFonts w:ascii="Times New Roman" w:hAnsi="Times New Roman"/>
          <w:noProof/>
          <w:sz w:val="24"/>
          <w:szCs w:val="24"/>
        </w:rPr>
        <w:t>Jannasch, H</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w:t>
      </w:r>
      <w:r w:rsidR="00FE4960">
        <w:rPr>
          <w:rFonts w:ascii="Times New Roman" w:hAnsi="Times New Roman"/>
          <w:noProof/>
          <w:sz w:val="24"/>
          <w:szCs w:val="24"/>
        </w:rPr>
        <w:t xml:space="preserve">. </w:t>
      </w:r>
      <w:r w:rsidRPr="00A27475">
        <w:rPr>
          <w:rFonts w:ascii="Times New Roman" w:hAnsi="Times New Roman"/>
          <w:noProof/>
          <w:sz w:val="24"/>
          <w:szCs w:val="24"/>
        </w:rPr>
        <w:t>, L</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Coletti, K</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Johnson, 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E</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Fitzwater,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A</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Needoba, and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N</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Plant</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2008</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The Land/Ocean Biogeochemical Observatory: a robust network mooring system for continuously monitoring complex biogeochemical cycle in estuaries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Cs/>
          <w:noProof/>
          <w:sz w:val="24"/>
          <w:szCs w:val="24"/>
        </w:rPr>
        <w:t>Limnology and Oceanography: Methods</w:t>
      </w:r>
      <w:r w:rsidRPr="00A27475">
        <w:rPr>
          <w:rFonts w:ascii="Times New Roman" w:hAnsi="Times New Roman"/>
          <w:noProof/>
          <w:sz w:val="24"/>
          <w:szCs w:val="24"/>
        </w:rPr>
        <w:t xml:space="preserve"> 6: 263-276</w:t>
      </w:r>
      <w:r w:rsidR="00FE4960">
        <w:rPr>
          <w:rFonts w:ascii="Times New Roman" w:hAnsi="Times New Roman"/>
          <w:noProof/>
          <w:sz w:val="24"/>
          <w:szCs w:val="24"/>
        </w:rPr>
        <w:t xml:space="preserve">. </w:t>
      </w:r>
    </w:p>
    <w:p w:rsidR="00A27475" w:rsidRPr="00A27475" w:rsidRDefault="00A27475" w:rsidP="00A27475">
      <w:pPr>
        <w:pStyle w:val="Bibliography"/>
        <w:rPr>
          <w:rFonts w:ascii="Times New Roman" w:hAnsi="Times New Roman"/>
          <w:noProof/>
          <w:sz w:val="24"/>
          <w:szCs w:val="24"/>
        </w:rPr>
      </w:pPr>
      <w:r w:rsidRPr="00A27475">
        <w:rPr>
          <w:rFonts w:ascii="Times New Roman" w:hAnsi="Times New Roman"/>
          <w:noProof/>
          <w:sz w:val="24"/>
          <w:szCs w:val="24"/>
        </w:rPr>
        <w:t>Johnson, K</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and L</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Coletti</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2002</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
          <w:noProof/>
          <w:sz w:val="24"/>
          <w:szCs w:val="24"/>
        </w:rPr>
        <w:t>In situ</w:t>
      </w:r>
      <w:r w:rsidRPr="00A27475">
        <w:rPr>
          <w:rFonts w:ascii="Times New Roman" w:hAnsi="Times New Roman"/>
          <w:noProof/>
          <w:sz w:val="24"/>
          <w:szCs w:val="24"/>
        </w:rPr>
        <w:t xml:space="preserve"> ultraviolet spectrophotometry for high resolution and long-term monitoring of nitrate, bromide, and bisulfide in the ocean</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Cs/>
          <w:noProof/>
          <w:sz w:val="24"/>
          <w:szCs w:val="24"/>
        </w:rPr>
        <w:t>Deep-Sea Research Part I</w:t>
      </w:r>
      <w:r w:rsidRPr="00A27475">
        <w:rPr>
          <w:rFonts w:ascii="Times New Roman" w:hAnsi="Times New Roman"/>
          <w:noProof/>
          <w:sz w:val="24"/>
          <w:szCs w:val="24"/>
        </w:rPr>
        <w:t xml:space="preserve"> 49: 1291-1305</w:t>
      </w:r>
      <w:r w:rsidR="00FE4960">
        <w:rPr>
          <w:rFonts w:ascii="Times New Roman" w:hAnsi="Times New Roman"/>
          <w:noProof/>
          <w:sz w:val="24"/>
          <w:szCs w:val="24"/>
        </w:rPr>
        <w:t xml:space="preserve">. </w:t>
      </w:r>
    </w:p>
    <w:p w:rsidR="003E745D" w:rsidRPr="00A27475" w:rsidRDefault="003E745D" w:rsidP="003E745D">
      <w:pPr>
        <w:rPr>
          <w:rFonts w:ascii="Times New Roman" w:hAnsi="Times New Roman" w:cs="Times New Roman"/>
          <w:sz w:val="24"/>
          <w:szCs w:val="24"/>
        </w:rPr>
      </w:pPr>
      <w:proofErr w:type="spellStart"/>
      <w:r w:rsidRPr="00A27475">
        <w:rPr>
          <w:rFonts w:ascii="Times New Roman" w:hAnsi="Times New Roman" w:cs="Times New Roman"/>
          <w:sz w:val="24"/>
          <w:szCs w:val="24"/>
        </w:rPr>
        <w:t>Lotze</w:t>
      </w:r>
      <w:proofErr w:type="spellEnd"/>
      <w:r w:rsidRPr="00A27475">
        <w:rPr>
          <w:rFonts w:ascii="Times New Roman" w:hAnsi="Times New Roman" w:cs="Times New Roman"/>
          <w:sz w:val="24"/>
          <w:szCs w:val="24"/>
        </w:rPr>
        <w:t>, H</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w:t>
      </w:r>
      <w:proofErr w:type="gramStart"/>
      <w:r w:rsidRPr="00A27475">
        <w:rPr>
          <w:rFonts w:ascii="Times New Roman" w:hAnsi="Times New Roman" w:cs="Times New Roman"/>
          <w:sz w:val="24"/>
          <w:szCs w:val="24"/>
        </w:rPr>
        <w:t>K</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w:t>
      </w:r>
      <w:proofErr w:type="gramEnd"/>
      <w:r w:rsidRPr="00A27475">
        <w:rPr>
          <w:rFonts w:ascii="Times New Roman" w:hAnsi="Times New Roman" w:cs="Times New Roman"/>
          <w:sz w:val="24"/>
          <w:szCs w:val="24"/>
        </w:rPr>
        <w:t xml:space="preserve"> H</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S</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w:t>
      </w:r>
      <w:proofErr w:type="spellStart"/>
      <w:r w:rsidRPr="00A27475">
        <w:rPr>
          <w:rFonts w:ascii="Times New Roman" w:hAnsi="Times New Roman" w:cs="Times New Roman"/>
          <w:sz w:val="24"/>
          <w:szCs w:val="24"/>
        </w:rPr>
        <w:t>Lenihan</w:t>
      </w:r>
      <w:proofErr w:type="spellEnd"/>
      <w:r w:rsidRPr="00A27475">
        <w:rPr>
          <w:rFonts w:ascii="Times New Roman" w:hAnsi="Times New Roman" w:cs="Times New Roman"/>
          <w:sz w:val="24"/>
          <w:szCs w:val="24"/>
        </w:rPr>
        <w:t>, B</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J</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Bourque, R</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H</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Bradbury, R</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G</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Cooke, M</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C</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Kay, S</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M</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Kidwell, M</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X</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Kirby, C</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H</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Peterson, J</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B</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C</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Jackson</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2006</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Depletion, degradation, and recovery potential of estuaries and coastal science</w:t>
      </w:r>
      <w:r w:rsidR="00FE4960">
        <w:rPr>
          <w:rFonts w:ascii="Times New Roman" w:hAnsi="Times New Roman" w:cs="Times New Roman"/>
          <w:sz w:val="24"/>
          <w:szCs w:val="24"/>
        </w:rPr>
        <w:t xml:space="preserve">. </w:t>
      </w:r>
      <w:r w:rsidRPr="00A27475">
        <w:rPr>
          <w:rFonts w:ascii="Times New Roman" w:hAnsi="Times New Roman" w:cs="Times New Roman"/>
          <w:sz w:val="24"/>
          <w:szCs w:val="24"/>
        </w:rPr>
        <w:t xml:space="preserve"> </w:t>
      </w:r>
      <w:proofErr w:type="gramStart"/>
      <w:r w:rsidRPr="00A27475">
        <w:rPr>
          <w:rFonts w:ascii="Times New Roman" w:hAnsi="Times New Roman" w:cs="Times New Roman"/>
          <w:sz w:val="24"/>
          <w:szCs w:val="24"/>
        </w:rPr>
        <w:t>Science 312: 1806</w:t>
      </w:r>
      <w:r w:rsidR="00FE4960">
        <w:rPr>
          <w:rFonts w:ascii="Times New Roman" w:hAnsi="Times New Roman" w:cs="Times New Roman"/>
          <w:sz w:val="24"/>
          <w:szCs w:val="24"/>
        </w:rPr>
        <w:t>.</w:t>
      </w:r>
      <w:proofErr w:type="gramEnd"/>
      <w:r w:rsidR="00FE4960">
        <w:rPr>
          <w:rFonts w:ascii="Times New Roman" w:hAnsi="Times New Roman" w:cs="Times New Roman"/>
          <w:sz w:val="24"/>
          <w:szCs w:val="24"/>
        </w:rPr>
        <w:t xml:space="preserve"> </w:t>
      </w:r>
    </w:p>
    <w:p w:rsidR="00A27475" w:rsidRPr="00A27475" w:rsidRDefault="00A27475" w:rsidP="00A27475">
      <w:pPr>
        <w:rPr>
          <w:rFonts w:ascii="Times New Roman" w:hAnsi="Times New Roman" w:cs="Times New Roman"/>
          <w:noProof/>
          <w:sz w:val="24"/>
          <w:szCs w:val="24"/>
        </w:rPr>
      </w:pPr>
      <w:r w:rsidRPr="00A27475">
        <w:rPr>
          <w:rFonts w:ascii="Times New Roman" w:hAnsi="Times New Roman" w:cs="Times New Roman"/>
          <w:noProof/>
          <w:sz w:val="24"/>
          <w:szCs w:val="24"/>
        </w:rPr>
        <w:t>Moline, M</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A</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and B</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Prezelin</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1997</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High-resolution time-series data for 1991/1992 primary production and related parameters at a Palmer LTER coastal site: implications for modeling cardon fixation in the Southern Ocean</w:t>
      </w:r>
      <w:r w:rsidR="00FE4960">
        <w:rPr>
          <w:rFonts w:ascii="Times New Roman" w:hAnsi="Times New Roman" w:cs="Times New Roman"/>
          <w:noProof/>
          <w:sz w:val="24"/>
          <w:szCs w:val="24"/>
        </w:rPr>
        <w:t xml:space="preserve">. </w:t>
      </w:r>
      <w:r w:rsidRPr="00A27475">
        <w:rPr>
          <w:rFonts w:ascii="Times New Roman" w:hAnsi="Times New Roman" w:cs="Times New Roman"/>
          <w:noProof/>
          <w:sz w:val="24"/>
          <w:szCs w:val="24"/>
        </w:rPr>
        <w:t xml:space="preserve"> </w:t>
      </w:r>
      <w:r w:rsidRPr="00A27475">
        <w:rPr>
          <w:rFonts w:ascii="Times New Roman" w:hAnsi="Times New Roman" w:cs="Times New Roman"/>
          <w:iCs/>
          <w:noProof/>
          <w:sz w:val="24"/>
          <w:szCs w:val="24"/>
        </w:rPr>
        <w:t>Polar Biology</w:t>
      </w:r>
      <w:r w:rsidRPr="00A27475">
        <w:rPr>
          <w:rFonts w:ascii="Times New Roman" w:hAnsi="Times New Roman" w:cs="Times New Roman"/>
          <w:noProof/>
          <w:sz w:val="24"/>
          <w:szCs w:val="24"/>
        </w:rPr>
        <w:t xml:space="preserve"> 17: 39-53</w:t>
      </w:r>
      <w:r w:rsidR="00FE4960">
        <w:rPr>
          <w:rFonts w:ascii="Times New Roman" w:hAnsi="Times New Roman" w:cs="Times New Roman"/>
          <w:noProof/>
          <w:sz w:val="24"/>
          <w:szCs w:val="24"/>
        </w:rPr>
        <w:t xml:space="preserve">. </w:t>
      </w:r>
    </w:p>
    <w:p w:rsidR="00A27475" w:rsidRPr="00A27475" w:rsidRDefault="00A27475" w:rsidP="00A27475">
      <w:pPr>
        <w:pStyle w:val="Bibliography"/>
        <w:rPr>
          <w:rFonts w:ascii="Times New Roman" w:hAnsi="Times New Roman"/>
          <w:noProof/>
          <w:sz w:val="24"/>
          <w:szCs w:val="24"/>
        </w:rPr>
      </w:pPr>
      <w:r w:rsidRPr="00A27475">
        <w:rPr>
          <w:rFonts w:ascii="Times New Roman" w:hAnsi="Times New Roman"/>
          <w:noProof/>
          <w:sz w:val="24"/>
          <w:szCs w:val="24"/>
        </w:rPr>
        <w:t>Morro Bay National Estuary Program</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2007 Morro Bay National Estuary Program's implementation effectiveness program for the Morro Bay Watershed</w:t>
      </w:r>
      <w:r w:rsidR="00FE4960">
        <w:rPr>
          <w:rFonts w:ascii="Times New Roman" w:hAnsi="Times New Roman"/>
          <w:noProof/>
          <w:sz w:val="24"/>
          <w:szCs w:val="24"/>
        </w:rPr>
        <w:t xml:space="preserve">. </w:t>
      </w:r>
      <w:r w:rsidRPr="00A27475">
        <w:rPr>
          <w:rFonts w:ascii="Times New Roman" w:hAnsi="Times New Roman"/>
          <w:noProof/>
          <w:sz w:val="24"/>
          <w:szCs w:val="24"/>
        </w:rPr>
        <w:t>2007 Eelgrass Monitoring Report</w:t>
      </w:r>
      <w:r w:rsidR="00FE4960">
        <w:rPr>
          <w:rFonts w:ascii="Times New Roman" w:hAnsi="Times New Roman"/>
          <w:noProof/>
          <w:sz w:val="24"/>
          <w:szCs w:val="24"/>
        </w:rPr>
        <w:t xml:space="preserve">. </w:t>
      </w:r>
    </w:p>
    <w:p w:rsidR="00A27475" w:rsidRPr="00A27475" w:rsidRDefault="00A27475" w:rsidP="003E745D">
      <w:pPr>
        <w:pStyle w:val="Bibliography"/>
        <w:rPr>
          <w:rFonts w:ascii="Times New Roman" w:hAnsi="Times New Roman"/>
          <w:noProof/>
          <w:sz w:val="24"/>
          <w:szCs w:val="24"/>
        </w:rPr>
      </w:pPr>
      <w:r w:rsidRPr="00A27475">
        <w:rPr>
          <w:rFonts w:ascii="Times New Roman" w:hAnsi="Times New Roman"/>
          <w:noProof/>
          <w:sz w:val="24"/>
          <w:szCs w:val="24"/>
        </w:rPr>
        <w:t>Orth, R</w:t>
      </w:r>
      <w:r w:rsidR="00FE4960">
        <w:rPr>
          <w:rFonts w:ascii="Times New Roman" w:hAnsi="Times New Roman"/>
          <w:noProof/>
          <w:sz w:val="24"/>
          <w:szCs w:val="24"/>
        </w:rPr>
        <w:t xml:space="preserve">. </w:t>
      </w:r>
      <w:r w:rsidRPr="00A27475">
        <w:rPr>
          <w:rFonts w:ascii="Times New Roman" w:hAnsi="Times New Roman"/>
          <w:noProof/>
          <w:sz w:val="24"/>
          <w:szCs w:val="24"/>
        </w:rPr>
        <w:t>J</w:t>
      </w:r>
      <w:r w:rsidR="00FE4960">
        <w:rPr>
          <w:rFonts w:ascii="Times New Roman" w:hAnsi="Times New Roman"/>
          <w:noProof/>
          <w:sz w:val="24"/>
          <w:szCs w:val="24"/>
        </w:rPr>
        <w:t xml:space="preserve">. </w:t>
      </w:r>
      <w:r w:rsidRPr="00A27475">
        <w:rPr>
          <w:rFonts w:ascii="Times New Roman" w:hAnsi="Times New Roman"/>
          <w:noProof/>
          <w:sz w:val="24"/>
          <w:szCs w:val="24"/>
        </w:rPr>
        <w:t>, T</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Carruthers, W</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Dennison, C</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Duarte,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Fourqurean, K</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Heck Jr</w:t>
      </w:r>
      <w:r w:rsidR="00FE4960">
        <w:rPr>
          <w:rFonts w:ascii="Times New Roman" w:hAnsi="Times New Roman"/>
          <w:noProof/>
          <w:sz w:val="24"/>
          <w:szCs w:val="24"/>
        </w:rPr>
        <w:t xml:space="preserve">. </w:t>
      </w:r>
      <w:r w:rsidRPr="00A27475">
        <w:rPr>
          <w:rFonts w:ascii="Times New Roman" w:hAnsi="Times New Roman"/>
          <w:noProof/>
          <w:sz w:val="24"/>
          <w:szCs w:val="24"/>
        </w:rPr>
        <w:t>, A</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R</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Hughes, G</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Kendrick, W</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J</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Kenworthy, 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Olyarnik, F</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Short, M</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Waycott, 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Williams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2006</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A global crisis for seagrass ecosystems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BioScience 56: 987-996</w:t>
      </w:r>
      <w:r w:rsidR="00FE4960">
        <w:rPr>
          <w:rFonts w:ascii="Times New Roman" w:hAnsi="Times New Roman"/>
          <w:noProof/>
          <w:sz w:val="24"/>
          <w:szCs w:val="24"/>
        </w:rPr>
        <w:t xml:space="preserve">. </w:t>
      </w:r>
    </w:p>
    <w:p w:rsidR="00A27475" w:rsidRPr="00A27475" w:rsidRDefault="00A27475" w:rsidP="00A27475">
      <w:pPr>
        <w:pStyle w:val="Bibliography"/>
        <w:rPr>
          <w:rFonts w:ascii="Times New Roman" w:hAnsi="Times New Roman"/>
          <w:noProof/>
          <w:sz w:val="24"/>
          <w:szCs w:val="24"/>
        </w:rPr>
      </w:pPr>
      <w:r w:rsidRPr="00A27475">
        <w:rPr>
          <w:rFonts w:ascii="Times New Roman" w:hAnsi="Times New Roman"/>
          <w:noProof/>
          <w:sz w:val="24"/>
          <w:szCs w:val="24"/>
        </w:rPr>
        <w:t>Paerl, H</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2006</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Assessing and managing nutrient-enhanced eutrophication in estuarine and coastal waters: Interactive effects of human and climatic perturbations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Cs/>
          <w:noProof/>
          <w:sz w:val="24"/>
          <w:szCs w:val="24"/>
        </w:rPr>
        <w:t>Ecological Engineering</w:t>
      </w:r>
      <w:r w:rsidRPr="00A27475">
        <w:rPr>
          <w:rFonts w:ascii="Times New Roman" w:hAnsi="Times New Roman"/>
          <w:noProof/>
          <w:sz w:val="24"/>
          <w:szCs w:val="24"/>
        </w:rPr>
        <w:t xml:space="preserve"> 26 : 40-54</w:t>
      </w:r>
      <w:r w:rsidR="00FE4960">
        <w:rPr>
          <w:rFonts w:ascii="Times New Roman" w:hAnsi="Times New Roman"/>
          <w:noProof/>
          <w:sz w:val="24"/>
          <w:szCs w:val="24"/>
        </w:rPr>
        <w:t xml:space="preserve">. </w:t>
      </w:r>
    </w:p>
    <w:p w:rsidR="00A27475" w:rsidRDefault="00A27475" w:rsidP="00A27475">
      <w:pPr>
        <w:pStyle w:val="Bibliography"/>
        <w:rPr>
          <w:rFonts w:ascii="Times New Roman" w:hAnsi="Times New Roman"/>
          <w:noProof/>
          <w:sz w:val="24"/>
          <w:szCs w:val="24"/>
        </w:rPr>
      </w:pPr>
      <w:r w:rsidRPr="00A27475">
        <w:rPr>
          <w:rFonts w:ascii="Times New Roman" w:hAnsi="Times New Roman"/>
          <w:noProof/>
          <w:sz w:val="24"/>
          <w:szCs w:val="24"/>
        </w:rPr>
        <w:t>Sieyes, N</w:t>
      </w:r>
      <w:r w:rsidR="00FE4960">
        <w:rPr>
          <w:rFonts w:ascii="Times New Roman" w:hAnsi="Times New Roman"/>
          <w:noProof/>
          <w:sz w:val="24"/>
          <w:szCs w:val="24"/>
        </w:rPr>
        <w:t xml:space="preserve">. </w:t>
      </w:r>
      <w:r w:rsidRPr="00A27475">
        <w:rPr>
          <w:rFonts w:ascii="Times New Roman" w:hAnsi="Times New Roman"/>
          <w:noProof/>
          <w:sz w:val="24"/>
          <w:szCs w:val="24"/>
        </w:rPr>
        <w:t>, K</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Yamahara, B</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Layton, E</w:t>
      </w:r>
      <w:r w:rsidR="00FE4960">
        <w:rPr>
          <w:rFonts w:ascii="Times New Roman" w:hAnsi="Times New Roman"/>
          <w:noProof/>
          <w:sz w:val="24"/>
          <w:szCs w:val="24"/>
        </w:rPr>
        <w:t xml:space="preserve">. </w:t>
      </w:r>
      <w:r w:rsidRPr="00A27475">
        <w:rPr>
          <w:rFonts w:ascii="Times New Roman" w:hAnsi="Times New Roman"/>
          <w:noProof/>
          <w:sz w:val="24"/>
          <w:szCs w:val="24"/>
        </w:rPr>
        <w:t>Joyce, and A</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Boehm</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2008</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Submarine dischare of nutrient-enriched fresh groundwater at Stinson Beach California is enhanced during neap tides</w:t>
      </w:r>
      <w:r w:rsidR="00FE4960">
        <w:rPr>
          <w:rFonts w:ascii="Times New Roman" w:hAnsi="Times New Roman"/>
          <w:noProof/>
          <w:sz w:val="24"/>
          <w:szCs w:val="24"/>
        </w:rPr>
        <w:t xml:space="preserve">. </w:t>
      </w:r>
      <w:r w:rsidRPr="00A27475">
        <w:rPr>
          <w:rFonts w:ascii="Times New Roman" w:hAnsi="Times New Roman"/>
          <w:noProof/>
          <w:sz w:val="24"/>
          <w:szCs w:val="24"/>
        </w:rPr>
        <w:t xml:space="preserve"> </w:t>
      </w:r>
      <w:r w:rsidRPr="00A27475">
        <w:rPr>
          <w:rFonts w:ascii="Times New Roman" w:hAnsi="Times New Roman"/>
          <w:iCs/>
          <w:noProof/>
          <w:sz w:val="24"/>
          <w:szCs w:val="24"/>
        </w:rPr>
        <w:t>Limnology Oceanography</w:t>
      </w:r>
      <w:r w:rsidRPr="00A27475">
        <w:rPr>
          <w:rFonts w:ascii="Times New Roman" w:hAnsi="Times New Roman"/>
          <w:i/>
          <w:iCs/>
          <w:noProof/>
          <w:sz w:val="24"/>
          <w:szCs w:val="24"/>
        </w:rPr>
        <w:t xml:space="preserve"> </w:t>
      </w:r>
      <w:r w:rsidRPr="00A27475">
        <w:rPr>
          <w:rFonts w:ascii="Times New Roman" w:hAnsi="Times New Roman"/>
          <w:iCs/>
          <w:noProof/>
          <w:sz w:val="24"/>
          <w:szCs w:val="24"/>
        </w:rPr>
        <w:t>53</w:t>
      </w:r>
      <w:r w:rsidRPr="00A27475">
        <w:rPr>
          <w:rFonts w:ascii="Times New Roman" w:hAnsi="Times New Roman"/>
          <w:noProof/>
          <w:sz w:val="24"/>
          <w:szCs w:val="24"/>
        </w:rPr>
        <w:t>: 1434-1445</w:t>
      </w:r>
      <w:r w:rsidR="00FE4960">
        <w:rPr>
          <w:rFonts w:ascii="Times New Roman" w:hAnsi="Times New Roman"/>
          <w:noProof/>
          <w:sz w:val="24"/>
          <w:szCs w:val="24"/>
        </w:rPr>
        <w:t xml:space="preserve">. </w:t>
      </w:r>
    </w:p>
    <w:p w:rsidR="0065555A" w:rsidRDefault="0065555A" w:rsidP="0065555A"/>
    <w:p w:rsidR="0065555A" w:rsidRPr="0065555A" w:rsidRDefault="0065555A" w:rsidP="0065555A">
      <w:pPr>
        <w:rPr>
          <w:rFonts w:ascii="Times New Roman" w:hAnsi="Times New Roman" w:cs="Times New Roman"/>
          <w:b/>
          <w:sz w:val="24"/>
          <w:szCs w:val="24"/>
        </w:rPr>
      </w:pPr>
      <w:r>
        <w:rPr>
          <w:rFonts w:ascii="Times New Roman" w:hAnsi="Times New Roman" w:cs="Times New Roman"/>
          <w:b/>
          <w:sz w:val="24"/>
          <w:szCs w:val="24"/>
        </w:rPr>
        <w:t>Attached Documents</w:t>
      </w:r>
    </w:p>
    <w:p w:rsidR="0065555A" w:rsidRPr="0065555A" w:rsidRDefault="0065555A" w:rsidP="0065555A">
      <w:pPr>
        <w:spacing w:line="360" w:lineRule="auto"/>
        <w:rPr>
          <w:rFonts w:ascii="Times New Roman" w:hAnsi="Times New Roman" w:cs="Times New Roman"/>
          <w:sz w:val="24"/>
          <w:szCs w:val="24"/>
        </w:rPr>
      </w:pPr>
      <w:r w:rsidRPr="0065555A">
        <w:rPr>
          <w:rFonts w:ascii="Times New Roman" w:hAnsi="Times New Roman" w:cs="Times New Roman"/>
          <w:sz w:val="24"/>
          <w:szCs w:val="24"/>
        </w:rPr>
        <w:t>Documentation</w:t>
      </w:r>
    </w:p>
    <w:p w:rsidR="0065555A" w:rsidRPr="0065555A" w:rsidRDefault="0065555A" w:rsidP="0065555A">
      <w:pPr>
        <w:pStyle w:val="ListParagraph"/>
        <w:numPr>
          <w:ilvl w:val="0"/>
          <w:numId w:val="4"/>
        </w:numPr>
        <w:spacing w:line="360" w:lineRule="auto"/>
        <w:rPr>
          <w:rFonts w:ascii="Times New Roman" w:hAnsi="Times New Roman" w:cs="Times New Roman"/>
        </w:rPr>
      </w:pPr>
      <w:proofErr w:type="spellStart"/>
      <w:r w:rsidRPr="0065555A">
        <w:rPr>
          <w:rFonts w:ascii="Times New Roman" w:hAnsi="Times New Roman" w:cs="Times New Roman"/>
        </w:rPr>
        <w:t>SLOSEA_WQ_Station_FieldWork_Timeline</w:t>
      </w:r>
      <w:r w:rsidR="00301458">
        <w:rPr>
          <w:rFonts w:ascii="Times New Roman" w:hAnsi="Times New Roman" w:cs="Times New Roman"/>
        </w:rPr>
        <w:t>.p</w:t>
      </w:r>
      <w:r w:rsidRPr="0065555A">
        <w:rPr>
          <w:rFonts w:ascii="Times New Roman" w:hAnsi="Times New Roman" w:cs="Times New Roman"/>
        </w:rPr>
        <w:t>df</w:t>
      </w:r>
      <w:proofErr w:type="spellEnd"/>
    </w:p>
    <w:p w:rsidR="0065555A" w:rsidRPr="0065555A" w:rsidRDefault="0065555A" w:rsidP="0065555A">
      <w:pPr>
        <w:pStyle w:val="ListParagraph"/>
        <w:numPr>
          <w:ilvl w:val="0"/>
          <w:numId w:val="4"/>
        </w:numPr>
        <w:spacing w:line="360" w:lineRule="auto"/>
        <w:rPr>
          <w:rFonts w:ascii="Times New Roman" w:hAnsi="Times New Roman" w:cs="Times New Roman"/>
        </w:rPr>
      </w:pPr>
      <w:proofErr w:type="spellStart"/>
      <w:r w:rsidRPr="0065555A">
        <w:rPr>
          <w:rFonts w:ascii="Times New Roman" w:hAnsi="Times New Roman" w:cs="Times New Roman"/>
        </w:rPr>
        <w:t>SLOSEA_WQ_Sensor_Location_Timeline</w:t>
      </w:r>
      <w:r w:rsidR="00301458">
        <w:rPr>
          <w:rFonts w:ascii="Times New Roman" w:hAnsi="Times New Roman" w:cs="Times New Roman"/>
        </w:rPr>
        <w:t>.p</w:t>
      </w:r>
      <w:r w:rsidRPr="0065555A">
        <w:rPr>
          <w:rFonts w:ascii="Times New Roman" w:hAnsi="Times New Roman" w:cs="Times New Roman"/>
        </w:rPr>
        <w:t>df</w:t>
      </w:r>
      <w:proofErr w:type="spellEnd"/>
    </w:p>
    <w:p w:rsidR="0065555A" w:rsidRPr="0065555A" w:rsidRDefault="0065555A" w:rsidP="0065555A">
      <w:pPr>
        <w:pStyle w:val="ListParagraph"/>
        <w:numPr>
          <w:ilvl w:val="0"/>
          <w:numId w:val="4"/>
        </w:numPr>
        <w:spacing w:line="360" w:lineRule="auto"/>
        <w:rPr>
          <w:rFonts w:ascii="Times New Roman" w:hAnsi="Times New Roman" w:cs="Times New Roman"/>
        </w:rPr>
      </w:pPr>
      <w:r w:rsidRPr="0065555A">
        <w:rPr>
          <w:rFonts w:ascii="Times New Roman" w:hAnsi="Times New Roman" w:cs="Times New Roman"/>
        </w:rPr>
        <w:t>SLOSEA_Example_100630_Float_Plan_MB</w:t>
      </w:r>
      <w:r w:rsidR="00301458">
        <w:rPr>
          <w:rFonts w:ascii="Times New Roman" w:hAnsi="Times New Roman" w:cs="Times New Roman"/>
        </w:rPr>
        <w:t>.p</w:t>
      </w:r>
      <w:r w:rsidRPr="0065555A">
        <w:rPr>
          <w:rFonts w:ascii="Times New Roman" w:hAnsi="Times New Roman" w:cs="Times New Roman"/>
        </w:rPr>
        <w:t>df</w:t>
      </w:r>
    </w:p>
    <w:p w:rsidR="0065555A" w:rsidRPr="0065555A" w:rsidRDefault="0065555A" w:rsidP="0065555A">
      <w:pPr>
        <w:pStyle w:val="ListParagraph"/>
        <w:numPr>
          <w:ilvl w:val="0"/>
          <w:numId w:val="4"/>
        </w:numPr>
        <w:spacing w:line="360" w:lineRule="auto"/>
        <w:rPr>
          <w:rFonts w:ascii="Times New Roman" w:hAnsi="Times New Roman" w:cs="Times New Roman"/>
        </w:rPr>
      </w:pPr>
      <w:r w:rsidRPr="0065555A">
        <w:rPr>
          <w:rFonts w:ascii="Times New Roman" w:hAnsi="Times New Roman" w:cs="Times New Roman"/>
        </w:rPr>
        <w:t>SAMPLE_100503_STORX22_BS1_CaptureText</w:t>
      </w:r>
      <w:r w:rsidR="00301458">
        <w:rPr>
          <w:rFonts w:ascii="Times New Roman" w:hAnsi="Times New Roman" w:cs="Times New Roman"/>
        </w:rPr>
        <w:t>.</w:t>
      </w:r>
      <w:r w:rsidRPr="0065555A">
        <w:rPr>
          <w:rFonts w:ascii="Times New Roman" w:hAnsi="Times New Roman" w:cs="Times New Roman"/>
        </w:rPr>
        <w:t>TXT</w:t>
      </w:r>
    </w:p>
    <w:p w:rsidR="0065555A" w:rsidRPr="0065555A" w:rsidRDefault="0065555A" w:rsidP="0065555A">
      <w:pPr>
        <w:pStyle w:val="ListParagraph"/>
        <w:numPr>
          <w:ilvl w:val="0"/>
          <w:numId w:val="4"/>
        </w:numPr>
        <w:spacing w:line="360" w:lineRule="auto"/>
        <w:rPr>
          <w:rFonts w:ascii="Times New Roman" w:hAnsi="Times New Roman" w:cs="Times New Roman"/>
        </w:rPr>
      </w:pPr>
      <w:proofErr w:type="spellStart"/>
      <w:r w:rsidRPr="0065555A">
        <w:rPr>
          <w:rFonts w:ascii="Times New Roman" w:hAnsi="Times New Roman" w:cs="Times New Roman"/>
        </w:rPr>
        <w:t>SLOSEA_METSTATION_Protocol</w:t>
      </w:r>
      <w:proofErr w:type="spellEnd"/>
      <w:r w:rsidRPr="0065555A">
        <w:rPr>
          <w:rFonts w:ascii="Times New Roman" w:hAnsi="Times New Roman" w:cs="Times New Roman"/>
        </w:rPr>
        <w:t xml:space="preserve"> for Adding </w:t>
      </w:r>
      <w:proofErr w:type="spellStart"/>
      <w:r w:rsidRPr="0065555A">
        <w:rPr>
          <w:rFonts w:ascii="Times New Roman" w:hAnsi="Times New Roman" w:cs="Times New Roman"/>
        </w:rPr>
        <w:t>Sensors</w:t>
      </w:r>
      <w:r w:rsidR="00301458">
        <w:rPr>
          <w:rFonts w:ascii="Times New Roman" w:hAnsi="Times New Roman" w:cs="Times New Roman"/>
        </w:rPr>
        <w:t>.p</w:t>
      </w:r>
      <w:r w:rsidRPr="0065555A">
        <w:rPr>
          <w:rFonts w:ascii="Times New Roman" w:hAnsi="Times New Roman" w:cs="Times New Roman"/>
        </w:rPr>
        <w:t>df</w:t>
      </w:r>
      <w:proofErr w:type="spellEnd"/>
    </w:p>
    <w:p w:rsidR="000504AC" w:rsidRPr="0065555A" w:rsidRDefault="000504AC" w:rsidP="000504AC">
      <w:pPr>
        <w:spacing w:line="360" w:lineRule="auto"/>
        <w:rPr>
          <w:rFonts w:ascii="Times New Roman" w:hAnsi="Times New Roman" w:cs="Times New Roman"/>
          <w:sz w:val="24"/>
          <w:szCs w:val="24"/>
        </w:rPr>
      </w:pPr>
      <w:r w:rsidRPr="0065555A">
        <w:rPr>
          <w:rFonts w:ascii="Times New Roman" w:hAnsi="Times New Roman" w:cs="Times New Roman"/>
          <w:sz w:val="24"/>
          <w:szCs w:val="24"/>
        </w:rPr>
        <w:t>Manuals</w:t>
      </w:r>
    </w:p>
    <w:p w:rsidR="000504AC" w:rsidRPr="0065555A"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 xml:space="preserve">Morro Bay Monitoring Station </w:t>
      </w:r>
      <w:proofErr w:type="spellStart"/>
      <w:r w:rsidRPr="0065555A">
        <w:rPr>
          <w:rFonts w:ascii="Times New Roman" w:hAnsi="Times New Roman" w:cs="Times New Roman"/>
        </w:rPr>
        <w:t>Diagram</w:t>
      </w:r>
      <w:r w:rsidR="00301458">
        <w:rPr>
          <w:rFonts w:ascii="Times New Roman" w:hAnsi="Times New Roman" w:cs="Times New Roman"/>
        </w:rPr>
        <w:t>.p</w:t>
      </w:r>
      <w:r w:rsidRPr="0065555A">
        <w:rPr>
          <w:rFonts w:ascii="Times New Roman" w:hAnsi="Times New Roman" w:cs="Times New Roman"/>
        </w:rPr>
        <w:t>df</w:t>
      </w:r>
      <w:proofErr w:type="spellEnd"/>
    </w:p>
    <w:p w:rsidR="000504AC" w:rsidRPr="0065555A"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 xml:space="preserve">Morro Bay System Operation Manual SAT-DN-00392 rev </w:t>
      </w:r>
      <w:proofErr w:type="spellStart"/>
      <w:r w:rsidRPr="0065555A">
        <w:rPr>
          <w:rFonts w:ascii="Times New Roman" w:hAnsi="Times New Roman" w:cs="Times New Roman"/>
        </w:rPr>
        <w:t>A</w:t>
      </w:r>
      <w:r w:rsidR="00301458">
        <w:rPr>
          <w:rFonts w:ascii="Times New Roman" w:hAnsi="Times New Roman" w:cs="Times New Roman"/>
        </w:rPr>
        <w:t>.p</w:t>
      </w:r>
      <w:r w:rsidRPr="0065555A">
        <w:rPr>
          <w:rFonts w:ascii="Times New Roman" w:hAnsi="Times New Roman" w:cs="Times New Roman"/>
        </w:rPr>
        <w:t>df</w:t>
      </w:r>
      <w:proofErr w:type="spellEnd"/>
    </w:p>
    <w:p w:rsidR="000504AC" w:rsidRPr="0065555A"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Satlantic_STOR-X-manual-revD3</w:t>
      </w:r>
      <w:r w:rsidR="00301458">
        <w:rPr>
          <w:rFonts w:ascii="Times New Roman" w:hAnsi="Times New Roman" w:cs="Times New Roman"/>
        </w:rPr>
        <w:t>.p</w:t>
      </w:r>
      <w:r w:rsidRPr="0065555A">
        <w:rPr>
          <w:rFonts w:ascii="Times New Roman" w:hAnsi="Times New Roman" w:cs="Times New Roman"/>
        </w:rPr>
        <w:t>df</w:t>
      </w:r>
    </w:p>
    <w:p w:rsidR="000504AC" w:rsidRPr="0065555A" w:rsidRDefault="000504AC" w:rsidP="000504AC">
      <w:pPr>
        <w:pStyle w:val="ListParagraph"/>
        <w:numPr>
          <w:ilvl w:val="0"/>
          <w:numId w:val="6"/>
        </w:numPr>
        <w:spacing w:line="360" w:lineRule="auto"/>
        <w:rPr>
          <w:rFonts w:ascii="Times New Roman" w:hAnsi="Times New Roman" w:cs="Times New Roman"/>
        </w:rPr>
      </w:pPr>
      <w:proofErr w:type="spellStart"/>
      <w:r w:rsidRPr="0065555A">
        <w:rPr>
          <w:rFonts w:ascii="Times New Roman" w:hAnsi="Times New Roman" w:cs="Times New Roman"/>
        </w:rPr>
        <w:t>Satlantic_Operation</w:t>
      </w:r>
      <w:proofErr w:type="spellEnd"/>
      <w:r w:rsidRPr="0065555A">
        <w:rPr>
          <w:rFonts w:ascii="Times New Roman" w:hAnsi="Times New Roman" w:cs="Times New Roman"/>
        </w:rPr>
        <w:t xml:space="preserve"> Manual for the </w:t>
      </w:r>
      <w:proofErr w:type="spellStart"/>
      <w:r w:rsidRPr="0065555A">
        <w:rPr>
          <w:rFonts w:ascii="Times New Roman" w:hAnsi="Times New Roman" w:cs="Times New Roman"/>
        </w:rPr>
        <w:t>ISUSX</w:t>
      </w:r>
      <w:r w:rsidR="00301458">
        <w:rPr>
          <w:rFonts w:ascii="Times New Roman" w:hAnsi="Times New Roman" w:cs="Times New Roman"/>
        </w:rPr>
        <w:t>.p</w:t>
      </w:r>
      <w:r w:rsidRPr="0065555A">
        <w:rPr>
          <w:rFonts w:ascii="Times New Roman" w:hAnsi="Times New Roman" w:cs="Times New Roman"/>
        </w:rPr>
        <w:t>df</w:t>
      </w:r>
      <w:proofErr w:type="spellEnd"/>
    </w:p>
    <w:p w:rsidR="000504AC" w:rsidRPr="0065555A"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Aanderaa_Oxygen_Optode_3835_UserManual</w:t>
      </w:r>
      <w:r w:rsidR="00301458">
        <w:rPr>
          <w:rFonts w:ascii="Times New Roman" w:hAnsi="Times New Roman" w:cs="Times New Roman"/>
        </w:rPr>
        <w:t>.p</w:t>
      </w:r>
      <w:r w:rsidRPr="0065555A">
        <w:rPr>
          <w:rFonts w:ascii="Times New Roman" w:hAnsi="Times New Roman" w:cs="Times New Roman"/>
        </w:rPr>
        <w:t>df</w:t>
      </w:r>
    </w:p>
    <w:p w:rsidR="000504AC" w:rsidRPr="0065555A"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Seabird_CTD_37SIP_UserManual</w:t>
      </w:r>
      <w:r w:rsidR="00301458">
        <w:rPr>
          <w:rFonts w:ascii="Times New Roman" w:hAnsi="Times New Roman" w:cs="Times New Roman"/>
        </w:rPr>
        <w:t>.p</w:t>
      </w:r>
      <w:r w:rsidRPr="0065555A">
        <w:rPr>
          <w:rFonts w:ascii="Times New Roman" w:hAnsi="Times New Roman" w:cs="Times New Roman"/>
        </w:rPr>
        <w:t>df</w:t>
      </w:r>
    </w:p>
    <w:p w:rsidR="000504AC" w:rsidRPr="0065555A" w:rsidRDefault="000504AC" w:rsidP="000504AC">
      <w:pPr>
        <w:pStyle w:val="ListParagraph"/>
        <w:numPr>
          <w:ilvl w:val="0"/>
          <w:numId w:val="6"/>
        </w:numPr>
        <w:spacing w:line="360" w:lineRule="auto"/>
        <w:rPr>
          <w:rFonts w:ascii="Times New Roman" w:hAnsi="Times New Roman" w:cs="Times New Roman"/>
        </w:rPr>
      </w:pPr>
      <w:proofErr w:type="spellStart"/>
      <w:r w:rsidRPr="0065555A">
        <w:rPr>
          <w:rFonts w:ascii="Times New Roman" w:hAnsi="Times New Roman" w:cs="Times New Roman"/>
        </w:rPr>
        <w:t>WETLabs_Eco_FLNTUS_UserManual</w:t>
      </w:r>
      <w:r w:rsidR="00301458">
        <w:rPr>
          <w:rFonts w:ascii="Times New Roman" w:hAnsi="Times New Roman" w:cs="Times New Roman"/>
        </w:rPr>
        <w:t>.p</w:t>
      </w:r>
      <w:r w:rsidRPr="0065555A">
        <w:rPr>
          <w:rFonts w:ascii="Times New Roman" w:hAnsi="Times New Roman" w:cs="Times New Roman"/>
        </w:rPr>
        <w:t>df</w:t>
      </w:r>
      <w:proofErr w:type="spellEnd"/>
    </w:p>
    <w:p w:rsidR="000504AC" w:rsidRDefault="000504AC" w:rsidP="000504AC">
      <w:pPr>
        <w:pStyle w:val="ListParagraph"/>
        <w:numPr>
          <w:ilvl w:val="0"/>
          <w:numId w:val="6"/>
        </w:numPr>
        <w:spacing w:line="360" w:lineRule="auto"/>
        <w:rPr>
          <w:rFonts w:ascii="Times New Roman" w:hAnsi="Times New Roman" w:cs="Times New Roman"/>
        </w:rPr>
      </w:pPr>
      <w:r w:rsidRPr="0065555A">
        <w:rPr>
          <w:rFonts w:ascii="Times New Roman" w:hAnsi="Times New Roman" w:cs="Times New Roman"/>
        </w:rPr>
        <w:t>Novalynx_MetStation_110-ws-16_UserManual</w:t>
      </w:r>
      <w:r w:rsidR="00301458">
        <w:rPr>
          <w:rFonts w:ascii="Times New Roman" w:hAnsi="Times New Roman" w:cs="Times New Roman"/>
        </w:rPr>
        <w:t>.p</w:t>
      </w:r>
      <w:r w:rsidRPr="0065555A">
        <w:rPr>
          <w:rFonts w:ascii="Times New Roman" w:hAnsi="Times New Roman" w:cs="Times New Roman"/>
        </w:rPr>
        <w:t>df</w:t>
      </w:r>
    </w:p>
    <w:p w:rsidR="000504AC" w:rsidRPr="0065555A" w:rsidRDefault="000504AC" w:rsidP="000504AC">
      <w:pPr>
        <w:pStyle w:val="ListParagraph"/>
        <w:numPr>
          <w:ilvl w:val="0"/>
          <w:numId w:val="6"/>
        </w:numPr>
        <w:spacing w:line="360" w:lineRule="auto"/>
        <w:rPr>
          <w:rFonts w:ascii="Times New Roman" w:hAnsi="Times New Roman" w:cs="Times New Roman"/>
        </w:rPr>
      </w:pPr>
      <w:r w:rsidRPr="00894F5F">
        <w:rPr>
          <w:rFonts w:ascii="Times New Roman" w:hAnsi="Times New Roman" w:cs="Times New Roman"/>
        </w:rPr>
        <w:t xml:space="preserve">CEEDATA </w:t>
      </w:r>
      <w:proofErr w:type="gramStart"/>
      <w:r w:rsidRPr="00894F5F">
        <w:rPr>
          <w:rFonts w:ascii="Times New Roman" w:hAnsi="Times New Roman" w:cs="Times New Roman"/>
        </w:rPr>
        <w:t>Manual  V</w:t>
      </w:r>
      <w:proofErr w:type="gramEnd"/>
      <w:r w:rsidRPr="00894F5F">
        <w:rPr>
          <w:rFonts w:ascii="Times New Roman" w:hAnsi="Times New Roman" w:cs="Times New Roman"/>
        </w:rPr>
        <w:t xml:space="preserve"> 2</w:t>
      </w:r>
      <w:r w:rsidR="00301458">
        <w:rPr>
          <w:rFonts w:ascii="Times New Roman" w:hAnsi="Times New Roman" w:cs="Times New Roman"/>
        </w:rPr>
        <w:t>.</w:t>
      </w:r>
      <w:r w:rsidRPr="00894F5F">
        <w:rPr>
          <w:rFonts w:ascii="Times New Roman" w:hAnsi="Times New Roman" w:cs="Times New Roman"/>
        </w:rPr>
        <w:t>1</w:t>
      </w:r>
      <w:r w:rsidR="00301458">
        <w:rPr>
          <w:rFonts w:ascii="Times New Roman" w:hAnsi="Times New Roman" w:cs="Times New Roman"/>
        </w:rPr>
        <w:t>.</w:t>
      </w:r>
      <w:r w:rsidRPr="00894F5F">
        <w:rPr>
          <w:rFonts w:ascii="Times New Roman" w:hAnsi="Times New Roman" w:cs="Times New Roman"/>
        </w:rPr>
        <w:t>2</w:t>
      </w:r>
      <w:r w:rsidR="00301458">
        <w:rPr>
          <w:rFonts w:ascii="Times New Roman" w:hAnsi="Times New Roman" w:cs="Times New Roman"/>
        </w:rPr>
        <w:t>.p</w:t>
      </w:r>
      <w:r w:rsidRPr="00894F5F">
        <w:rPr>
          <w:rFonts w:ascii="Times New Roman" w:hAnsi="Times New Roman" w:cs="Times New Roman"/>
        </w:rPr>
        <w:t>df</w:t>
      </w:r>
    </w:p>
    <w:p w:rsidR="0065555A" w:rsidRPr="0065555A" w:rsidRDefault="0065555A" w:rsidP="0065555A">
      <w:pPr>
        <w:spacing w:line="360" w:lineRule="auto"/>
        <w:rPr>
          <w:rFonts w:ascii="Times New Roman" w:hAnsi="Times New Roman" w:cs="Times New Roman"/>
          <w:sz w:val="24"/>
          <w:szCs w:val="24"/>
        </w:rPr>
      </w:pPr>
      <w:r w:rsidRPr="0065555A">
        <w:rPr>
          <w:rFonts w:ascii="Times New Roman" w:hAnsi="Times New Roman" w:cs="Times New Roman"/>
          <w:sz w:val="24"/>
          <w:szCs w:val="24"/>
        </w:rPr>
        <w:t>Processing</w:t>
      </w:r>
    </w:p>
    <w:p w:rsidR="0065555A" w:rsidRPr="0065555A" w:rsidRDefault="0065555A" w:rsidP="0065555A">
      <w:pPr>
        <w:pStyle w:val="ListParagraph"/>
        <w:numPr>
          <w:ilvl w:val="0"/>
          <w:numId w:val="5"/>
        </w:numPr>
        <w:spacing w:line="360" w:lineRule="auto"/>
        <w:rPr>
          <w:rFonts w:ascii="Times New Roman" w:hAnsi="Times New Roman" w:cs="Times New Roman"/>
        </w:rPr>
      </w:pPr>
      <w:proofErr w:type="spellStart"/>
      <w:r w:rsidRPr="0065555A">
        <w:rPr>
          <w:rFonts w:ascii="Times New Roman" w:hAnsi="Times New Roman" w:cs="Times New Roman"/>
        </w:rPr>
        <w:t>Satlantic_SatCon_Manual</w:t>
      </w:r>
      <w:r w:rsidR="00301458">
        <w:rPr>
          <w:rFonts w:ascii="Times New Roman" w:hAnsi="Times New Roman" w:cs="Times New Roman"/>
        </w:rPr>
        <w:t>.p</w:t>
      </w:r>
      <w:r w:rsidRPr="0065555A">
        <w:rPr>
          <w:rFonts w:ascii="Times New Roman" w:hAnsi="Times New Roman" w:cs="Times New Roman"/>
        </w:rPr>
        <w:t>df</w:t>
      </w:r>
      <w:proofErr w:type="spellEnd"/>
    </w:p>
    <w:p w:rsidR="00660870" w:rsidRDefault="0065555A" w:rsidP="00660870">
      <w:pPr>
        <w:pStyle w:val="ListParagraph"/>
        <w:numPr>
          <w:ilvl w:val="0"/>
          <w:numId w:val="5"/>
        </w:numPr>
        <w:spacing w:line="360" w:lineRule="auto"/>
        <w:rPr>
          <w:rFonts w:ascii="Times New Roman" w:hAnsi="Times New Roman" w:cs="Times New Roman"/>
        </w:rPr>
      </w:pPr>
      <w:r w:rsidRPr="0065555A">
        <w:rPr>
          <w:rFonts w:ascii="Times New Roman" w:hAnsi="Times New Roman" w:cs="Times New Roman"/>
        </w:rPr>
        <w:t>SLOSEA_Modeling_Read_Me_v4</w:t>
      </w:r>
      <w:r w:rsidR="00301458">
        <w:rPr>
          <w:rFonts w:ascii="Times New Roman" w:hAnsi="Times New Roman" w:cs="Times New Roman"/>
        </w:rPr>
        <w:t>.</w:t>
      </w:r>
      <w:r w:rsidRPr="0065555A">
        <w:rPr>
          <w:rFonts w:ascii="Times New Roman" w:hAnsi="Times New Roman" w:cs="Times New Roman"/>
        </w:rPr>
        <w:t>1</w:t>
      </w:r>
      <w:r w:rsidR="00301458">
        <w:rPr>
          <w:rFonts w:ascii="Times New Roman" w:hAnsi="Times New Roman" w:cs="Times New Roman"/>
        </w:rPr>
        <w:t>.p</w:t>
      </w:r>
      <w:r w:rsidRPr="0065555A">
        <w:rPr>
          <w:rFonts w:ascii="Times New Roman" w:hAnsi="Times New Roman" w:cs="Times New Roman"/>
        </w:rPr>
        <w:t>df</w:t>
      </w:r>
    </w:p>
    <w:p w:rsidR="00660870" w:rsidRPr="00660870" w:rsidRDefault="0065555A" w:rsidP="00660870">
      <w:pPr>
        <w:pStyle w:val="ListParagraph"/>
        <w:numPr>
          <w:ilvl w:val="0"/>
          <w:numId w:val="5"/>
        </w:numPr>
        <w:spacing w:line="360" w:lineRule="auto"/>
        <w:rPr>
          <w:rFonts w:ascii="Times New Roman" w:hAnsi="Times New Roman" w:cs="Times New Roman"/>
        </w:rPr>
      </w:pPr>
      <w:r w:rsidRPr="00660870">
        <w:rPr>
          <w:rFonts w:ascii="Times New Roman" w:hAnsi="Times New Roman" w:cs="Times New Roman"/>
        </w:rPr>
        <w:t>SLOSEA_WQ_QA-</w:t>
      </w:r>
      <w:proofErr w:type="spellStart"/>
      <w:r w:rsidRPr="00660870">
        <w:rPr>
          <w:rFonts w:ascii="Times New Roman" w:hAnsi="Times New Roman" w:cs="Times New Roman"/>
        </w:rPr>
        <w:t>QC_Parameter_Range_Thresholds</w:t>
      </w:r>
      <w:r w:rsidR="00301458">
        <w:rPr>
          <w:rFonts w:ascii="Times New Roman" w:hAnsi="Times New Roman" w:cs="Times New Roman"/>
        </w:rPr>
        <w:t>.p</w:t>
      </w:r>
      <w:r w:rsidRPr="00660870">
        <w:rPr>
          <w:rFonts w:ascii="Times New Roman" w:hAnsi="Times New Roman" w:cs="Times New Roman"/>
        </w:rPr>
        <w:t>df</w:t>
      </w:r>
      <w:proofErr w:type="spellEnd"/>
    </w:p>
    <w:p w:rsidR="00660870" w:rsidRPr="00660870" w:rsidRDefault="00660870" w:rsidP="00660870">
      <w:pPr>
        <w:spacing w:line="360" w:lineRule="auto"/>
        <w:rPr>
          <w:rFonts w:ascii="Times New Roman" w:hAnsi="Times New Roman" w:cs="Times New Roman"/>
        </w:rPr>
      </w:pPr>
      <w:r w:rsidRPr="00660870">
        <w:rPr>
          <w:rFonts w:ascii="Times New Roman" w:hAnsi="Times New Roman" w:cs="Times New Roman"/>
          <w:sz w:val="24"/>
          <w:szCs w:val="24"/>
        </w:rPr>
        <w:t xml:space="preserve"> </w:t>
      </w:r>
      <w:r w:rsidRPr="0065555A">
        <w:rPr>
          <w:rFonts w:ascii="Times New Roman" w:hAnsi="Times New Roman" w:cs="Times New Roman"/>
          <w:sz w:val="24"/>
          <w:szCs w:val="24"/>
        </w:rPr>
        <w:t>Cleaning</w:t>
      </w:r>
    </w:p>
    <w:p w:rsidR="00660870" w:rsidRPr="0065555A" w:rsidRDefault="00660870" w:rsidP="00660870">
      <w:pPr>
        <w:pStyle w:val="ListParagraph"/>
        <w:numPr>
          <w:ilvl w:val="0"/>
          <w:numId w:val="2"/>
        </w:numPr>
        <w:spacing w:line="360" w:lineRule="auto"/>
        <w:rPr>
          <w:rFonts w:ascii="Times New Roman" w:hAnsi="Times New Roman" w:cs="Times New Roman"/>
        </w:rPr>
      </w:pPr>
      <w:r w:rsidRPr="0065555A">
        <w:rPr>
          <w:rFonts w:ascii="Times New Roman" w:hAnsi="Times New Roman" w:cs="Times New Roman"/>
        </w:rPr>
        <w:t>SLOSEA_T-pier maintenance 070820</w:t>
      </w:r>
      <w:r w:rsidR="00301458">
        <w:rPr>
          <w:rFonts w:ascii="Times New Roman" w:hAnsi="Times New Roman" w:cs="Times New Roman"/>
        </w:rPr>
        <w:t>.p</w:t>
      </w:r>
      <w:r w:rsidRPr="0065555A">
        <w:rPr>
          <w:rFonts w:ascii="Times New Roman" w:hAnsi="Times New Roman" w:cs="Times New Roman"/>
        </w:rPr>
        <w:t>df</w:t>
      </w:r>
    </w:p>
    <w:p w:rsidR="00660870" w:rsidRPr="0065555A" w:rsidRDefault="00660870" w:rsidP="00660870">
      <w:pPr>
        <w:pStyle w:val="ListParagraph"/>
        <w:numPr>
          <w:ilvl w:val="0"/>
          <w:numId w:val="2"/>
        </w:numPr>
        <w:spacing w:line="360" w:lineRule="auto"/>
        <w:rPr>
          <w:rFonts w:ascii="Times New Roman" w:hAnsi="Times New Roman" w:cs="Times New Roman"/>
        </w:rPr>
      </w:pPr>
      <w:proofErr w:type="spellStart"/>
      <w:r w:rsidRPr="0065555A">
        <w:rPr>
          <w:rFonts w:ascii="Times New Roman" w:hAnsi="Times New Roman" w:cs="Times New Roman"/>
        </w:rPr>
        <w:t>Satlantic</w:t>
      </w:r>
      <w:proofErr w:type="spellEnd"/>
      <w:r w:rsidRPr="0065555A">
        <w:rPr>
          <w:rFonts w:ascii="Times New Roman" w:hAnsi="Times New Roman" w:cs="Times New Roman"/>
        </w:rPr>
        <w:t xml:space="preserve"> ISUS-X V2 </w:t>
      </w:r>
      <w:proofErr w:type="spellStart"/>
      <w:r w:rsidRPr="0065555A">
        <w:rPr>
          <w:rFonts w:ascii="Times New Roman" w:hAnsi="Times New Roman" w:cs="Times New Roman"/>
        </w:rPr>
        <w:t>Biofouling</w:t>
      </w:r>
      <w:proofErr w:type="spellEnd"/>
      <w:r w:rsidRPr="0065555A">
        <w:rPr>
          <w:rFonts w:ascii="Times New Roman" w:hAnsi="Times New Roman" w:cs="Times New Roman"/>
        </w:rPr>
        <w:t xml:space="preserve"> Guard </w:t>
      </w:r>
      <w:proofErr w:type="spellStart"/>
      <w:r w:rsidRPr="0065555A">
        <w:rPr>
          <w:rFonts w:ascii="Times New Roman" w:hAnsi="Times New Roman" w:cs="Times New Roman"/>
        </w:rPr>
        <w:t>Maintenance</w:t>
      </w:r>
      <w:r w:rsidR="00301458">
        <w:rPr>
          <w:rFonts w:ascii="Times New Roman" w:hAnsi="Times New Roman" w:cs="Times New Roman"/>
        </w:rPr>
        <w:t>.p</w:t>
      </w:r>
      <w:r w:rsidRPr="0065555A">
        <w:rPr>
          <w:rFonts w:ascii="Times New Roman" w:hAnsi="Times New Roman" w:cs="Times New Roman"/>
        </w:rPr>
        <w:t>df</w:t>
      </w:r>
      <w:proofErr w:type="spellEnd"/>
    </w:p>
    <w:p w:rsidR="00660870" w:rsidRPr="0065555A" w:rsidRDefault="00660870" w:rsidP="00660870">
      <w:pPr>
        <w:pStyle w:val="ListParagraph"/>
        <w:numPr>
          <w:ilvl w:val="0"/>
          <w:numId w:val="2"/>
        </w:numPr>
        <w:spacing w:line="360" w:lineRule="auto"/>
        <w:rPr>
          <w:rFonts w:ascii="Times New Roman" w:hAnsi="Times New Roman" w:cs="Times New Roman"/>
        </w:rPr>
      </w:pPr>
      <w:proofErr w:type="spellStart"/>
      <w:r w:rsidRPr="0065555A">
        <w:rPr>
          <w:rFonts w:ascii="Times New Roman" w:hAnsi="Times New Roman" w:cs="Times New Roman"/>
        </w:rPr>
        <w:t>SLOSEA_Copper</w:t>
      </w:r>
      <w:proofErr w:type="spellEnd"/>
      <w:r w:rsidRPr="0065555A">
        <w:rPr>
          <w:rFonts w:ascii="Times New Roman" w:hAnsi="Times New Roman" w:cs="Times New Roman"/>
        </w:rPr>
        <w:t xml:space="preserve"> Shield Cleaning 070821</w:t>
      </w:r>
      <w:r w:rsidR="00301458">
        <w:rPr>
          <w:rFonts w:ascii="Times New Roman" w:hAnsi="Times New Roman" w:cs="Times New Roman"/>
        </w:rPr>
        <w:t>.p</w:t>
      </w:r>
      <w:r w:rsidRPr="0065555A">
        <w:rPr>
          <w:rFonts w:ascii="Times New Roman" w:hAnsi="Times New Roman" w:cs="Times New Roman"/>
        </w:rPr>
        <w:t>df</w:t>
      </w:r>
    </w:p>
    <w:p w:rsidR="00660870" w:rsidRPr="0065555A" w:rsidRDefault="00660870" w:rsidP="00660870">
      <w:pPr>
        <w:spacing w:line="360" w:lineRule="auto"/>
        <w:rPr>
          <w:rFonts w:ascii="Times New Roman" w:hAnsi="Times New Roman" w:cs="Times New Roman"/>
          <w:sz w:val="24"/>
          <w:szCs w:val="24"/>
        </w:rPr>
      </w:pPr>
      <w:r w:rsidRPr="0065555A">
        <w:rPr>
          <w:rFonts w:ascii="Times New Roman" w:hAnsi="Times New Roman" w:cs="Times New Roman"/>
          <w:sz w:val="24"/>
          <w:szCs w:val="24"/>
        </w:rPr>
        <w:t>ISUS-X Calibration</w:t>
      </w:r>
    </w:p>
    <w:p w:rsidR="00660870" w:rsidRPr="0065555A" w:rsidRDefault="00660870" w:rsidP="00660870">
      <w:pPr>
        <w:pStyle w:val="ListParagraph"/>
        <w:numPr>
          <w:ilvl w:val="0"/>
          <w:numId w:val="3"/>
        </w:numPr>
        <w:spacing w:line="360" w:lineRule="auto"/>
        <w:rPr>
          <w:rFonts w:ascii="Times New Roman" w:hAnsi="Times New Roman" w:cs="Times New Roman"/>
        </w:rPr>
      </w:pPr>
      <w:proofErr w:type="spellStart"/>
      <w:r w:rsidRPr="0065555A">
        <w:rPr>
          <w:rFonts w:ascii="Times New Roman" w:hAnsi="Times New Roman" w:cs="Times New Roman"/>
        </w:rPr>
        <w:t>Satlantic_SatView-Manual</w:t>
      </w:r>
      <w:r w:rsidR="00301458">
        <w:rPr>
          <w:rFonts w:ascii="Times New Roman" w:hAnsi="Times New Roman" w:cs="Times New Roman"/>
        </w:rPr>
        <w:t>.p</w:t>
      </w:r>
      <w:r w:rsidRPr="0065555A">
        <w:rPr>
          <w:rFonts w:ascii="Times New Roman" w:hAnsi="Times New Roman" w:cs="Times New Roman"/>
        </w:rPr>
        <w:t>df</w:t>
      </w:r>
      <w:proofErr w:type="spellEnd"/>
    </w:p>
    <w:p w:rsidR="00660870" w:rsidRPr="0065555A" w:rsidRDefault="00660870" w:rsidP="00660870">
      <w:pPr>
        <w:pStyle w:val="ListParagraph"/>
        <w:numPr>
          <w:ilvl w:val="0"/>
          <w:numId w:val="3"/>
        </w:numPr>
        <w:spacing w:line="360" w:lineRule="auto"/>
        <w:rPr>
          <w:rFonts w:ascii="Times New Roman" w:hAnsi="Times New Roman" w:cs="Times New Roman"/>
        </w:rPr>
      </w:pPr>
      <w:proofErr w:type="spellStart"/>
      <w:r w:rsidRPr="0065555A">
        <w:rPr>
          <w:rFonts w:ascii="Times New Roman" w:hAnsi="Times New Roman" w:cs="Times New Roman"/>
        </w:rPr>
        <w:t>SLOSEA_Notes_on_ISUS_Calibration</w:t>
      </w:r>
      <w:r w:rsidR="00301458">
        <w:rPr>
          <w:rFonts w:ascii="Times New Roman" w:hAnsi="Times New Roman" w:cs="Times New Roman"/>
        </w:rPr>
        <w:t>.p</w:t>
      </w:r>
      <w:r w:rsidRPr="0065555A">
        <w:rPr>
          <w:rFonts w:ascii="Times New Roman" w:hAnsi="Times New Roman" w:cs="Times New Roman"/>
        </w:rPr>
        <w:t>df</w:t>
      </w:r>
      <w:proofErr w:type="spellEnd"/>
    </w:p>
    <w:p w:rsidR="0065555A" w:rsidRPr="0065555A" w:rsidRDefault="0065555A" w:rsidP="00660870">
      <w:pPr>
        <w:pStyle w:val="ListParagraph"/>
        <w:spacing w:line="360" w:lineRule="auto"/>
        <w:rPr>
          <w:rFonts w:ascii="Times New Roman" w:hAnsi="Times New Roman" w:cs="Times New Roman"/>
        </w:rPr>
      </w:pPr>
    </w:p>
    <w:p w:rsidR="0065555A" w:rsidRPr="0065555A" w:rsidRDefault="0065555A" w:rsidP="0065555A">
      <w:pPr>
        <w:spacing w:line="360" w:lineRule="auto"/>
        <w:rPr>
          <w:rFonts w:ascii="Times New Roman" w:hAnsi="Times New Roman" w:cs="Times New Roman"/>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Default="000662FA" w:rsidP="000662FA">
      <w:pPr>
        <w:jc w:val="center"/>
        <w:rPr>
          <w:rFonts w:ascii="Times New Roman" w:hAnsi="Times New Roman" w:cs="Times New Roman"/>
          <w:sz w:val="24"/>
          <w:szCs w:val="24"/>
        </w:rPr>
      </w:pPr>
    </w:p>
    <w:p w:rsidR="000662FA" w:rsidRPr="000662FA" w:rsidRDefault="000662FA" w:rsidP="000662FA">
      <w:pPr>
        <w:jc w:val="center"/>
        <w:rPr>
          <w:rFonts w:ascii="Times New Roman" w:hAnsi="Times New Roman" w:cs="Times New Roman"/>
          <w:sz w:val="24"/>
          <w:szCs w:val="24"/>
        </w:rPr>
      </w:pPr>
    </w:p>
    <w:p w:rsidR="000662FA" w:rsidRPr="000662FA" w:rsidRDefault="000662FA">
      <w:pPr>
        <w:rPr>
          <w:rFonts w:ascii="Times New Roman" w:hAnsi="Times New Roman" w:cs="Times New Roman"/>
          <w:sz w:val="24"/>
          <w:szCs w:val="24"/>
        </w:rPr>
      </w:pPr>
    </w:p>
    <w:sectPr w:rsidR="000662FA" w:rsidRPr="000662FA" w:rsidSect="00B24213">
      <w:footerReference w:type="default" r:id="rId10"/>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0B7" w:rsidRDefault="000710B7" w:rsidP="000662FA">
      <w:pPr>
        <w:spacing w:after="0" w:line="240" w:lineRule="auto"/>
      </w:pPr>
      <w:r>
        <w:separator/>
      </w:r>
    </w:p>
  </w:endnote>
  <w:endnote w:type="continuationSeparator" w:id="0">
    <w:p w:rsidR="000710B7" w:rsidRDefault="000710B7" w:rsidP="00066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TE1A81490t00">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998892"/>
      <w:docPartObj>
        <w:docPartGallery w:val="Page Numbers (Bottom of Page)"/>
        <w:docPartUnique/>
      </w:docPartObj>
    </w:sdtPr>
    <w:sdtContent>
      <w:p w:rsidR="000710B7" w:rsidRDefault="000710B7">
        <w:pPr>
          <w:pStyle w:val="Footer"/>
          <w:jc w:val="center"/>
        </w:pPr>
        <w:fldSimple w:instr=" PAGE   \* MERGEFORMAT ">
          <w:r w:rsidR="00836115">
            <w:rPr>
              <w:noProof/>
            </w:rPr>
            <w:t>1</w:t>
          </w:r>
        </w:fldSimple>
      </w:p>
    </w:sdtContent>
  </w:sdt>
  <w:p w:rsidR="000710B7" w:rsidRDefault="000710B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0B7" w:rsidRDefault="000710B7" w:rsidP="000662FA">
      <w:pPr>
        <w:spacing w:after="0" w:line="240" w:lineRule="auto"/>
      </w:pPr>
      <w:r>
        <w:separator/>
      </w:r>
    </w:p>
  </w:footnote>
  <w:footnote w:type="continuationSeparator" w:id="0">
    <w:p w:rsidR="000710B7" w:rsidRDefault="000710B7" w:rsidP="000662FA">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5494"/>
    <w:multiLevelType w:val="hybridMultilevel"/>
    <w:tmpl w:val="FE885F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B445422"/>
    <w:multiLevelType w:val="hybridMultilevel"/>
    <w:tmpl w:val="E1A03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473FF"/>
    <w:multiLevelType w:val="hybridMultilevel"/>
    <w:tmpl w:val="B6D8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35989"/>
    <w:multiLevelType w:val="hybridMultilevel"/>
    <w:tmpl w:val="5C62A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860AB0"/>
    <w:multiLevelType w:val="hybridMultilevel"/>
    <w:tmpl w:val="83A0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6B16A4"/>
    <w:multiLevelType w:val="hybridMultilevel"/>
    <w:tmpl w:val="8DE2B0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C336ACF"/>
    <w:multiLevelType w:val="hybridMultilevel"/>
    <w:tmpl w:val="3826802C"/>
    <w:lvl w:ilvl="0" w:tplc="04090001">
      <w:start w:val="1"/>
      <w:numFmt w:val="bullet"/>
      <w:lvlText w:val=""/>
      <w:lvlJc w:val="left"/>
      <w:pPr>
        <w:ind w:left="1440" w:hanging="360"/>
      </w:pPr>
      <w:rPr>
        <w:rFonts w:ascii="Symbol" w:hAnsi="Symbol" w:hint="default"/>
      </w:rPr>
    </w:lvl>
    <w:lvl w:ilvl="1" w:tplc="04090003">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45C3A47"/>
    <w:multiLevelType w:val="hybridMultilevel"/>
    <w:tmpl w:val="3826802C"/>
    <w:lvl w:ilvl="0" w:tplc="04090001">
      <w:start w:val="1"/>
      <w:numFmt w:val="bullet"/>
      <w:lvlText w:val=""/>
      <w:lvlJc w:val="left"/>
      <w:pPr>
        <w:ind w:left="1440" w:hanging="360"/>
      </w:pPr>
      <w:rPr>
        <w:rFonts w:ascii="Symbol" w:hAnsi="Symbol" w:hint="default"/>
      </w:rPr>
    </w:lvl>
    <w:lvl w:ilvl="1" w:tplc="04090003">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5E52001"/>
    <w:multiLevelType w:val="hybridMultilevel"/>
    <w:tmpl w:val="EB04BAA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51CB0CCE"/>
    <w:multiLevelType w:val="hybridMultilevel"/>
    <w:tmpl w:val="CF2ED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691E7D"/>
    <w:multiLevelType w:val="hybridMultilevel"/>
    <w:tmpl w:val="EB04BAA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Symbol" w:hAnsi="Symbol"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57BD44FD"/>
    <w:multiLevelType w:val="hybridMultilevel"/>
    <w:tmpl w:val="E794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7441C6"/>
    <w:multiLevelType w:val="hybridMultilevel"/>
    <w:tmpl w:val="1FC2A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A52A66"/>
    <w:multiLevelType w:val="hybridMultilevel"/>
    <w:tmpl w:val="CF2ED39E"/>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3A156D"/>
    <w:multiLevelType w:val="hybridMultilevel"/>
    <w:tmpl w:val="6B448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C853D3"/>
    <w:multiLevelType w:val="hybridMultilevel"/>
    <w:tmpl w:val="382680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1"/>
  </w:num>
  <w:num w:numId="3">
    <w:abstractNumId w:val="3"/>
  </w:num>
  <w:num w:numId="4">
    <w:abstractNumId w:val="14"/>
  </w:num>
  <w:num w:numId="5">
    <w:abstractNumId w:val="12"/>
  </w:num>
  <w:num w:numId="6">
    <w:abstractNumId w:val="4"/>
  </w:num>
  <w:num w:numId="7">
    <w:abstractNumId w:val="2"/>
  </w:num>
  <w:num w:numId="8">
    <w:abstractNumId w:val="0"/>
  </w:num>
  <w:num w:numId="9">
    <w:abstractNumId w:val="5"/>
  </w:num>
  <w:num w:numId="10">
    <w:abstractNumId w:val="15"/>
  </w:num>
  <w:num w:numId="11">
    <w:abstractNumId w:val="7"/>
  </w:num>
  <w:num w:numId="12">
    <w:abstractNumId w:val="6"/>
  </w:num>
  <w:num w:numId="13">
    <w:abstractNumId w:val="9"/>
  </w:num>
  <w:num w:numId="14">
    <w:abstractNumId w:val="13"/>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markup="0"/>
  <w:doNotTrackMoves/>
  <w:defaultTabStop w:val="720"/>
  <w:characterSpacingControl w:val="doNotCompress"/>
  <w:footnotePr>
    <w:footnote w:id="-1"/>
    <w:footnote w:id="0"/>
  </w:footnotePr>
  <w:endnotePr>
    <w:endnote w:id="-1"/>
    <w:endnote w:id="0"/>
  </w:endnotePr>
  <w:compat/>
  <w:rsids>
    <w:rsidRoot w:val="000662FA"/>
    <w:rsid w:val="00021F59"/>
    <w:rsid w:val="000504AC"/>
    <w:rsid w:val="000662FA"/>
    <w:rsid w:val="000710B7"/>
    <w:rsid w:val="00074928"/>
    <w:rsid w:val="00076325"/>
    <w:rsid w:val="00102DBA"/>
    <w:rsid w:val="0013630E"/>
    <w:rsid w:val="00164136"/>
    <w:rsid w:val="001D2323"/>
    <w:rsid w:val="00245460"/>
    <w:rsid w:val="002511B8"/>
    <w:rsid w:val="002631F5"/>
    <w:rsid w:val="0028376A"/>
    <w:rsid w:val="00301458"/>
    <w:rsid w:val="00327174"/>
    <w:rsid w:val="003370C1"/>
    <w:rsid w:val="00340FBF"/>
    <w:rsid w:val="003838B1"/>
    <w:rsid w:val="003C53D0"/>
    <w:rsid w:val="003E745D"/>
    <w:rsid w:val="00413A9A"/>
    <w:rsid w:val="0041555D"/>
    <w:rsid w:val="0041649A"/>
    <w:rsid w:val="00425EAD"/>
    <w:rsid w:val="00482238"/>
    <w:rsid w:val="004A1541"/>
    <w:rsid w:val="004D6E5F"/>
    <w:rsid w:val="004F5E72"/>
    <w:rsid w:val="0051420A"/>
    <w:rsid w:val="005A2D46"/>
    <w:rsid w:val="0065555A"/>
    <w:rsid w:val="00660870"/>
    <w:rsid w:val="00666155"/>
    <w:rsid w:val="006F2208"/>
    <w:rsid w:val="00710E20"/>
    <w:rsid w:val="00712F03"/>
    <w:rsid w:val="00774DC8"/>
    <w:rsid w:val="00803A3B"/>
    <w:rsid w:val="00836115"/>
    <w:rsid w:val="00894F5F"/>
    <w:rsid w:val="008F083E"/>
    <w:rsid w:val="008F4ED8"/>
    <w:rsid w:val="00915D04"/>
    <w:rsid w:val="00916303"/>
    <w:rsid w:val="0092384C"/>
    <w:rsid w:val="00934138"/>
    <w:rsid w:val="0094424F"/>
    <w:rsid w:val="00950C0F"/>
    <w:rsid w:val="00965489"/>
    <w:rsid w:val="00997147"/>
    <w:rsid w:val="009D0066"/>
    <w:rsid w:val="00A037C0"/>
    <w:rsid w:val="00A27475"/>
    <w:rsid w:val="00A3053F"/>
    <w:rsid w:val="00A743AE"/>
    <w:rsid w:val="00A81DC5"/>
    <w:rsid w:val="00A97540"/>
    <w:rsid w:val="00AA36FE"/>
    <w:rsid w:val="00B1583A"/>
    <w:rsid w:val="00B24213"/>
    <w:rsid w:val="00B350F9"/>
    <w:rsid w:val="00B41D97"/>
    <w:rsid w:val="00C05922"/>
    <w:rsid w:val="00C309C9"/>
    <w:rsid w:val="00C42BE0"/>
    <w:rsid w:val="00C602AA"/>
    <w:rsid w:val="00C6135E"/>
    <w:rsid w:val="00C81521"/>
    <w:rsid w:val="00CC68EA"/>
    <w:rsid w:val="00CD209C"/>
    <w:rsid w:val="00CE322A"/>
    <w:rsid w:val="00CF742E"/>
    <w:rsid w:val="00D648EA"/>
    <w:rsid w:val="00D87995"/>
    <w:rsid w:val="00DC3A9E"/>
    <w:rsid w:val="00DE74EC"/>
    <w:rsid w:val="00E40409"/>
    <w:rsid w:val="00E443E0"/>
    <w:rsid w:val="00E9487E"/>
    <w:rsid w:val="00E95FDF"/>
    <w:rsid w:val="00EC7FE2"/>
    <w:rsid w:val="00EE55D0"/>
    <w:rsid w:val="00F45F37"/>
    <w:rsid w:val="00F658E2"/>
    <w:rsid w:val="00FA03C5"/>
    <w:rsid w:val="00FA0CA7"/>
    <w:rsid w:val="00FA1E60"/>
    <w:rsid w:val="00FA3287"/>
    <w:rsid w:val="00FE4960"/>
  </w:rsids>
  <m:mathPr>
    <m:mathFont m:val="TTE1A81490t00"/>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B2421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662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62FA"/>
  </w:style>
  <w:style w:type="paragraph" w:styleId="Footer">
    <w:name w:val="footer"/>
    <w:basedOn w:val="Normal"/>
    <w:link w:val="FooterChar"/>
    <w:uiPriority w:val="99"/>
    <w:unhideWhenUsed/>
    <w:rsid w:val="000662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62FA"/>
  </w:style>
  <w:style w:type="paragraph" w:styleId="ListParagraph">
    <w:name w:val="List Paragraph"/>
    <w:basedOn w:val="Normal"/>
    <w:uiPriority w:val="34"/>
    <w:qFormat/>
    <w:rsid w:val="000662FA"/>
    <w:pPr>
      <w:spacing w:after="0" w:line="240" w:lineRule="auto"/>
      <w:ind w:left="720"/>
      <w:contextualSpacing/>
    </w:pPr>
    <w:rPr>
      <w:sz w:val="24"/>
      <w:szCs w:val="24"/>
    </w:rPr>
  </w:style>
  <w:style w:type="paragraph" w:styleId="NoSpacing">
    <w:name w:val="No Spacing"/>
    <w:qFormat/>
    <w:rsid w:val="00F45F3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45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F37"/>
    <w:rPr>
      <w:rFonts w:ascii="Tahoma" w:hAnsi="Tahoma" w:cs="Tahoma"/>
      <w:sz w:val="16"/>
      <w:szCs w:val="16"/>
    </w:rPr>
  </w:style>
  <w:style w:type="paragraph" w:styleId="Caption">
    <w:name w:val="caption"/>
    <w:basedOn w:val="Normal"/>
    <w:next w:val="Normal"/>
    <w:unhideWhenUsed/>
    <w:qFormat/>
    <w:rsid w:val="00F45F37"/>
    <w:rPr>
      <w:rFonts w:ascii="Calibri" w:eastAsia="Calibri" w:hAnsi="Calibri" w:cs="Times New Roman"/>
      <w:b/>
      <w:bCs/>
      <w:sz w:val="20"/>
      <w:szCs w:val="20"/>
    </w:rPr>
  </w:style>
  <w:style w:type="character" w:styleId="Hyperlink">
    <w:name w:val="Hyperlink"/>
    <w:basedOn w:val="DefaultParagraphFont"/>
    <w:rsid w:val="00340FBF"/>
    <w:rPr>
      <w:color w:val="0000FF" w:themeColor="hyperlink"/>
      <w:u w:val="single"/>
    </w:rPr>
  </w:style>
  <w:style w:type="character" w:styleId="Emphasis">
    <w:name w:val="Emphasis"/>
    <w:basedOn w:val="DefaultParagraphFont"/>
    <w:uiPriority w:val="20"/>
    <w:qFormat/>
    <w:rsid w:val="00E95FDF"/>
    <w:rPr>
      <w:i/>
      <w:iCs/>
    </w:rPr>
  </w:style>
  <w:style w:type="character" w:customStyle="1" w:styleId="mainpgtext">
    <w:name w:val="mainpgtext"/>
    <w:basedOn w:val="DefaultParagraphFont"/>
    <w:rsid w:val="0013630E"/>
  </w:style>
  <w:style w:type="paragraph" w:styleId="HTMLPreformatted">
    <w:name w:val="HTML Preformatted"/>
    <w:basedOn w:val="Normal"/>
    <w:link w:val="HTMLPreformattedChar"/>
    <w:uiPriority w:val="99"/>
    <w:unhideWhenUsed/>
    <w:rsid w:val="00A03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037C0"/>
    <w:rPr>
      <w:rFonts w:ascii="Courier New" w:eastAsia="Times New Roman" w:hAnsi="Courier New" w:cs="Courier New"/>
      <w:sz w:val="20"/>
      <w:szCs w:val="20"/>
    </w:rPr>
  </w:style>
  <w:style w:type="paragraph" w:styleId="Bibliography">
    <w:name w:val="Bibliography"/>
    <w:basedOn w:val="Normal"/>
    <w:next w:val="Normal"/>
    <w:rsid w:val="0051420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6077558">
      <w:bodyDiv w:val="1"/>
      <w:marLeft w:val="0"/>
      <w:marRight w:val="0"/>
      <w:marTop w:val="0"/>
      <w:marBottom w:val="0"/>
      <w:divBdr>
        <w:top w:val="none" w:sz="0" w:space="0" w:color="auto"/>
        <w:left w:val="none" w:sz="0" w:space="0" w:color="auto"/>
        <w:bottom w:val="none" w:sz="0" w:space="0" w:color="auto"/>
        <w:right w:val="none" w:sz="0" w:space="0" w:color="auto"/>
      </w:divBdr>
    </w:div>
    <w:div w:id="233592352">
      <w:bodyDiv w:val="1"/>
      <w:marLeft w:val="0"/>
      <w:marRight w:val="0"/>
      <w:marTop w:val="0"/>
      <w:marBottom w:val="0"/>
      <w:divBdr>
        <w:top w:val="none" w:sz="0" w:space="0" w:color="auto"/>
        <w:left w:val="none" w:sz="0" w:space="0" w:color="auto"/>
        <w:bottom w:val="none" w:sz="0" w:space="0" w:color="auto"/>
        <w:right w:val="none" w:sz="0" w:space="0" w:color="auto"/>
      </w:divBdr>
    </w:div>
    <w:div w:id="82046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losea.org" TargetMode="External"/><Relationship Id="rId4" Type="http://schemas.openxmlformats.org/officeDocument/2006/relationships/settings" Target="settings.xml"/><Relationship Id="rId10" Type="http://schemas.openxmlformats.org/officeDocument/2006/relationships/footer" Target="footer1.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hyperlink" Target="http://www.marine.calpoly.edu/community/" TargetMode="Externa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Ada07</b:Tag>
    <b:SourceType>JournalArticle</b:SourceType>
    <b:Guid>{6AF757DB-4961-4ED6-86B0-7C0EEECC3662}</b:Guid>
    <b:LCID>9225</b:LCID>
    <b:Author>
      <b:Author>
        <b:NameList>
          <b:Person>
            <b:Last>Adams</b:Last>
            <b:First>Lisa</b:First>
            <b:Middle>G.</b:Middle>
          </b:Person>
          <b:Person>
            <b:Last>Matsumoto</b:Last>
            <b:First>George</b:First>
            <b:Middle>I.</b:Middle>
          </b:Person>
        </b:NameList>
      </b:Author>
    </b:Author>
    <b:Title>Investigating Coastal Processes and Nitrate Levels in the Elkhorn Slough Using Real-Time Data</b:Title>
    <b:JournalName>Oceanography</b:JournalName>
    <b:Year>2007</b:Year>
    <b:Pages>200-204</b:Pages>
    <b:Volume>20</b:Volume>
    <b:Issue>1</b:Issue>
    <b:RefOrder>1</b:RefOrder>
  </b:Source>
</b:Sources>
</file>

<file path=customXml/itemProps1.xml><?xml version="1.0" encoding="utf-8"?>
<ds:datastoreItem xmlns:ds="http://schemas.openxmlformats.org/officeDocument/2006/customXml" ds:itemID="{0F44C7E7-4501-884A-ADE1-2B417978E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5183</Words>
  <Characters>29546</Characters>
  <Application>Microsoft Macintosh Word</Application>
  <DocSecurity>0</DocSecurity>
  <Lines>246</Lines>
  <Paragraphs>59</Paragraphs>
  <ScaleCrop>false</ScaleCrop>
  <HeadingPairs>
    <vt:vector size="2" baseType="variant">
      <vt:variant>
        <vt:lpstr>Title</vt:lpstr>
      </vt:variant>
      <vt:variant>
        <vt:i4>1</vt:i4>
      </vt:variant>
    </vt:vector>
  </HeadingPairs>
  <TitlesOfParts>
    <vt:vector size="1" baseType="lpstr">
      <vt:lpstr/>
    </vt:vector>
  </TitlesOfParts>
  <Company>California Polytechnic State University</Company>
  <LinksUpToDate>false</LinksUpToDate>
  <CharactersWithSpaces>36284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Robbins</dc:creator>
  <cp:keywords/>
  <dc:description/>
  <cp:lastModifiedBy>Melissa Locke</cp:lastModifiedBy>
  <cp:revision>2</cp:revision>
  <dcterms:created xsi:type="dcterms:W3CDTF">2010-08-09T18:51:00Z</dcterms:created>
  <dcterms:modified xsi:type="dcterms:W3CDTF">2010-08-09T18:51:00Z</dcterms:modified>
</cp:coreProperties>
</file>